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F481C" w14:textId="77777777" w:rsidR="00B13875" w:rsidRPr="00D73CD0" w:rsidRDefault="00AB14FE" w:rsidP="00B13875">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14:anchorId="5F29DAC0" wp14:editId="63B9DE06">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0D1971" w14:textId="77777777" w:rsidR="00B13875" w:rsidRPr="00321BCC" w:rsidRDefault="00B13875" w:rsidP="00B1387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F29DAC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30D1971" w14:textId="77777777" w:rsidR="00B13875" w:rsidRPr="00321BCC" w:rsidRDefault="00B13875" w:rsidP="00B13875">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6C878A0F" wp14:editId="26C84149">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C68805" w14:textId="77777777" w:rsidR="00B13875" w:rsidRPr="00321BCC" w:rsidRDefault="00B13875" w:rsidP="00B1387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C878A0F"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0DC68805" w14:textId="77777777" w:rsidR="00B13875" w:rsidRPr="00321BCC" w:rsidRDefault="00B13875" w:rsidP="00B13875">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14:anchorId="6B7D4D48" wp14:editId="410AB319">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8C3B76" w14:textId="77777777" w:rsidR="00B13875" w:rsidRPr="00321BCC" w:rsidRDefault="00B13875" w:rsidP="00B1387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B7D4D48"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498C3B76" w14:textId="77777777" w:rsidR="00B13875" w:rsidRPr="00321BCC" w:rsidRDefault="00B13875" w:rsidP="00B13875">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14:anchorId="5285AE4E" wp14:editId="6D7CD993">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CB0FEB" w14:textId="77777777" w:rsidR="00B13875" w:rsidRPr="00321BCC" w:rsidRDefault="00B13875" w:rsidP="00B1387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285AE4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48CB0FEB" w14:textId="77777777" w:rsidR="00B13875" w:rsidRPr="00321BCC" w:rsidRDefault="00B13875" w:rsidP="00B13875">
                      <w:pPr>
                        <w:pStyle w:val="DocumentTitleCzechRadio"/>
                      </w:pPr>
                    </w:p>
                  </w:txbxContent>
                </v:textbox>
                <w10:wrap anchorx="page" anchory="page"/>
              </v:shape>
            </w:pict>
          </mc:Fallback>
        </mc:AlternateContent>
      </w:r>
      <w:r>
        <w:rPr>
          <w:noProof/>
          <w:color w:val="auto"/>
          <w:lang w:eastAsia="cs-CZ"/>
        </w:rPr>
        <w:t xml:space="preserve">DÍLČÍ </w:t>
      </w:r>
      <w:r w:rsidRPr="00D73CD0">
        <w:rPr>
          <w:noProof/>
          <w:color w:val="auto"/>
          <w:lang w:eastAsia="cs-CZ"/>
        </w:rPr>
        <w:t>KUPNÍ SMLOUVA</w:t>
      </w:r>
      <w:r>
        <w:rPr>
          <w:noProof/>
          <w:color w:val="auto"/>
          <w:lang w:eastAsia="cs-CZ"/>
        </w:rPr>
        <w:t xml:space="preserve"> č. </w:t>
      </w:r>
      <w:r w:rsidRPr="00D73CD0">
        <w:rPr>
          <w:rFonts w:cs="Arial"/>
          <w:color w:val="auto"/>
          <w:szCs w:val="20"/>
        </w:rPr>
        <w:t>[</w:t>
      </w:r>
      <w:r w:rsidRPr="00647919">
        <w:rPr>
          <w:rFonts w:cs="Arial"/>
          <w:color w:val="auto"/>
          <w:szCs w:val="20"/>
          <w:highlight w:val="lightGray"/>
        </w:rPr>
        <w:t>DOPLNIT]</w:t>
      </w:r>
    </w:p>
    <w:p w14:paraId="5FFE2DDE" w14:textId="77777777" w:rsidR="00401352" w:rsidRPr="002D7580" w:rsidRDefault="00AB14FE" w:rsidP="00401352">
      <w:pPr>
        <w:jc w:val="center"/>
      </w:pPr>
      <w:r w:rsidRPr="001841F5">
        <w:rPr>
          <w:b/>
        </w:rPr>
        <w:t>č. _CISLO_SMLOUVY_</w:t>
      </w:r>
    </w:p>
    <w:p w14:paraId="35327ED5" w14:textId="77777777" w:rsidR="0002133B" w:rsidRDefault="0002133B" w:rsidP="00401352">
      <w:pPr>
        <w:pStyle w:val="SubjectName-ContractCzechRadio"/>
      </w:pPr>
    </w:p>
    <w:p w14:paraId="6D387B68" w14:textId="77777777" w:rsidR="00401352" w:rsidRPr="006D0812" w:rsidRDefault="00AB14FE" w:rsidP="00401352">
      <w:pPr>
        <w:pStyle w:val="SubjectName-ContractCzechRadio"/>
      </w:pPr>
      <w:r w:rsidRPr="006D0812">
        <w:t>Český rozhlas</w:t>
      </w:r>
    </w:p>
    <w:p w14:paraId="2AE3304E" w14:textId="77777777" w:rsidR="00401352" w:rsidRPr="006D0812" w:rsidRDefault="00AB14FE" w:rsidP="00401352">
      <w:pPr>
        <w:pStyle w:val="SubjectSpecification-ContractCzechRadio"/>
      </w:pPr>
      <w:r w:rsidRPr="006D0812">
        <w:t>zřízený zákonem č. 484/1991 Sb., o Českém rozhlasu</w:t>
      </w:r>
    </w:p>
    <w:p w14:paraId="68C0ECFC" w14:textId="77777777" w:rsidR="00401352" w:rsidRPr="006D0812" w:rsidRDefault="00AB14FE" w:rsidP="00401352">
      <w:pPr>
        <w:pStyle w:val="SubjectSpecification-ContractCzechRadio"/>
      </w:pPr>
      <w:r w:rsidRPr="006D0812">
        <w:t>nezapisuje se do obchodního rejstříku</w:t>
      </w:r>
    </w:p>
    <w:p w14:paraId="4C5078C8" w14:textId="77777777" w:rsidR="00401352" w:rsidRPr="006D0812" w:rsidRDefault="00AB14FE" w:rsidP="00401352">
      <w:pPr>
        <w:pStyle w:val="SubjectSpecification-ContractCzechRadio"/>
      </w:pPr>
      <w:r w:rsidRPr="006D0812">
        <w:t>se sídlem Vinohradská 12, 120 99</w:t>
      </w:r>
      <w:r>
        <w:t>,</w:t>
      </w:r>
      <w:r w:rsidRPr="006D0812">
        <w:t xml:space="preserve"> Praha 2</w:t>
      </w:r>
    </w:p>
    <w:p w14:paraId="46366673" w14:textId="77777777" w:rsidR="003B0B7F" w:rsidRPr="002E3213" w:rsidRDefault="00AB14FE" w:rsidP="003B0B7F">
      <w:pPr>
        <w:pStyle w:val="SubjectSpecification-ContractCzechRadio"/>
        <w:rPr>
          <w:b/>
        </w:rPr>
      </w:pPr>
      <w:r w:rsidRPr="006D0812">
        <w:t>zastoupený</w:t>
      </w:r>
      <w:r w:rsidR="0002133B" w:rsidRPr="00A74EDF">
        <w:rPr>
          <w:color w:val="auto"/>
        </w:rPr>
        <w:t xml:space="preserve">: </w:t>
      </w:r>
      <w:r w:rsidR="0002133B" w:rsidRPr="00AB3383">
        <w:rPr>
          <w:color w:val="auto"/>
          <w:highlight w:val="lightGray"/>
        </w:rPr>
        <w:t>_ZASTUPUJE_</w:t>
      </w:r>
    </w:p>
    <w:p w14:paraId="300522CB" w14:textId="77777777" w:rsidR="00401352" w:rsidRPr="006D0812" w:rsidRDefault="00AB14FE" w:rsidP="00401352">
      <w:pPr>
        <w:pStyle w:val="SubjectSpecification-ContractCzechRadio"/>
      </w:pPr>
      <w:r w:rsidRPr="006D0812">
        <w:t>IČ</w:t>
      </w:r>
      <w:r w:rsidR="00114C46">
        <w:t>O</w:t>
      </w:r>
      <w:r w:rsidRPr="006D0812">
        <w:t xml:space="preserve"> 45245053, DIČ CZ45245053</w:t>
      </w:r>
    </w:p>
    <w:p w14:paraId="5014977E" w14:textId="77777777" w:rsidR="00401352" w:rsidRPr="006D0812" w:rsidRDefault="00AB14FE" w:rsidP="00401352">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2B242E">
        <w:t>íslo</w:t>
      </w:r>
      <w:r w:rsidR="002B242E" w:rsidRPr="006D0812">
        <w:t xml:space="preserve"> </w:t>
      </w:r>
      <w:r w:rsidRPr="006D0812">
        <w:t>ú</w:t>
      </w:r>
      <w:r w:rsidR="002B242E">
        <w:t>čtu</w:t>
      </w:r>
      <w:r w:rsidR="002B242E" w:rsidRPr="006D0812">
        <w:t xml:space="preserve">: </w:t>
      </w:r>
      <w:r w:rsidRPr="006D0812">
        <w:t>1001040797/5500</w:t>
      </w:r>
    </w:p>
    <w:p w14:paraId="41049D22" w14:textId="77777777" w:rsidR="00DE7AE5" w:rsidRPr="007905AF" w:rsidRDefault="00AB14FE" w:rsidP="00DE7AE5">
      <w:pPr>
        <w:pStyle w:val="SubjectSpecification-ContractCzechRadio"/>
      </w:pPr>
      <w:r w:rsidRPr="007905AF">
        <w:t xml:space="preserve">zástupce pro věcná jednání </w:t>
      </w:r>
      <w:r w:rsidRPr="007905AF">
        <w:tab/>
      </w:r>
      <w:r w:rsidRPr="00647919">
        <w:rPr>
          <w:rFonts w:cs="Arial"/>
          <w:szCs w:val="20"/>
          <w:highlight w:val="lightGray"/>
        </w:rPr>
        <w:t>[DOPLNIT]</w:t>
      </w:r>
    </w:p>
    <w:p w14:paraId="690CEB74" w14:textId="77777777" w:rsidR="00DE7AE5" w:rsidRPr="007905AF" w:rsidRDefault="00AB14FE"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647919">
        <w:rPr>
          <w:rFonts w:cs="Arial"/>
          <w:szCs w:val="20"/>
          <w:highlight w:val="lightGray"/>
        </w:rPr>
        <w:t>DOPLNIT]</w:t>
      </w:r>
    </w:p>
    <w:p w14:paraId="2FB1B3A2" w14:textId="77777777" w:rsidR="00DE7AE5" w:rsidRDefault="00AB14FE" w:rsidP="003B0B7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647919">
        <w:rPr>
          <w:rFonts w:cs="Arial"/>
          <w:szCs w:val="20"/>
          <w:highlight w:val="lightGray"/>
        </w:rPr>
        <w:t>DOPLNIT</w:t>
      </w:r>
      <w:r w:rsidRPr="007905AF">
        <w:rPr>
          <w:rFonts w:cs="Arial"/>
          <w:szCs w:val="20"/>
        </w:rPr>
        <w:t>]</w:t>
      </w:r>
      <w:r w:rsidR="00A35DB2">
        <w:rPr>
          <w:rFonts w:cs="Arial"/>
          <w:szCs w:val="20"/>
        </w:rPr>
        <w:t>@rozhlas.cz</w:t>
      </w:r>
    </w:p>
    <w:p w14:paraId="4F45164E" w14:textId="77777777" w:rsidR="00546068" w:rsidRDefault="00546068" w:rsidP="003B0B7F">
      <w:pPr>
        <w:pStyle w:val="SubjectSpecification-ContractCzechRadio"/>
      </w:pPr>
    </w:p>
    <w:p w14:paraId="2875A0FA" w14:textId="77777777" w:rsidR="00401352" w:rsidRPr="00FE70C5" w:rsidRDefault="00AB14FE" w:rsidP="003B0B7F">
      <w:pPr>
        <w:pStyle w:val="SubjectSpecification-ContractCzechRadio"/>
      </w:pPr>
      <w:r w:rsidRPr="00FE70C5">
        <w:t>(dále jen jako „</w:t>
      </w:r>
      <w:r w:rsidRPr="00DE7AE5">
        <w:rPr>
          <w:b/>
        </w:rPr>
        <w:t>kupující</w:t>
      </w:r>
      <w:r w:rsidRPr="00FE70C5">
        <w:t>“</w:t>
      </w:r>
      <w:r w:rsidR="00DE7AE5">
        <w:t xml:space="preserve"> nebo „</w:t>
      </w:r>
      <w:r w:rsidR="00DE7AE5" w:rsidRPr="00DE7AE5">
        <w:rPr>
          <w:b/>
        </w:rPr>
        <w:t>Český rozhlas</w:t>
      </w:r>
      <w:r w:rsidR="00DE7AE5">
        <w:t>“</w:t>
      </w:r>
      <w:r w:rsidRPr="00FE70C5">
        <w:t>)</w:t>
      </w:r>
    </w:p>
    <w:p w14:paraId="43AD6D36" w14:textId="77777777" w:rsidR="00401352" w:rsidRPr="006D0812" w:rsidRDefault="00401352" w:rsidP="00401352">
      <w:pPr>
        <w:pStyle w:val="SubjectSpecification-ContractCzechRadio"/>
        <w:rPr>
          <w:i/>
        </w:rPr>
      </w:pPr>
    </w:p>
    <w:p w14:paraId="6F439B03" w14:textId="77777777" w:rsidR="00401352" w:rsidRDefault="00AB14FE" w:rsidP="00401352">
      <w:pPr>
        <w:jc w:val="center"/>
      </w:pPr>
      <w:r w:rsidRPr="006D0812">
        <w:t>a</w:t>
      </w:r>
    </w:p>
    <w:p w14:paraId="0F9EBF99" w14:textId="77777777" w:rsidR="00401352" w:rsidRPr="006D0812" w:rsidRDefault="00401352" w:rsidP="00401352">
      <w:pPr>
        <w:jc w:val="center"/>
      </w:pPr>
    </w:p>
    <w:p w14:paraId="58290DA6" w14:textId="77777777" w:rsidR="00DE7AE5" w:rsidRPr="00647919" w:rsidRDefault="00AB14FE" w:rsidP="00DE7AE5">
      <w:pPr>
        <w:pStyle w:val="SubjectName-ContractCzechRadio"/>
        <w:rPr>
          <w:rFonts w:cs="Arial"/>
          <w:szCs w:val="20"/>
          <w:highlight w:val="lightGray"/>
        </w:rPr>
      </w:pPr>
      <w:r w:rsidRPr="00434FCA">
        <w:rPr>
          <w:rFonts w:cs="Arial"/>
          <w:szCs w:val="20"/>
        </w:rPr>
        <w:t>[</w:t>
      </w:r>
      <w:r w:rsidRPr="00647919">
        <w:rPr>
          <w:rFonts w:cs="Arial"/>
          <w:szCs w:val="20"/>
          <w:highlight w:val="lightGray"/>
        </w:rPr>
        <w:t>DOPLNIT JMÉNO A PŘÍJMENÍ NEBO FIRMU PRODÁVAJÍCÍHO]</w:t>
      </w:r>
    </w:p>
    <w:p w14:paraId="39FD7491" w14:textId="77777777" w:rsidR="00DE7AE5" w:rsidRPr="00647919" w:rsidRDefault="00AB14FE" w:rsidP="00DE7AE5">
      <w:pPr>
        <w:pStyle w:val="SubjectSpecification-ContractCzechRadio"/>
        <w:rPr>
          <w:highlight w:val="lightGray"/>
        </w:rPr>
      </w:pPr>
      <w:r w:rsidRPr="00647919">
        <w:rPr>
          <w:rFonts w:cs="Arial"/>
          <w:szCs w:val="20"/>
          <w:highlight w:val="lightGray"/>
        </w:rPr>
        <w:t>[</w:t>
      </w:r>
      <w:r w:rsidRPr="00647919">
        <w:rPr>
          <w:highlight w:val="lightGray"/>
        </w:rPr>
        <w:t>DOPLNIT ZÁPIS DO OBCHODNÍHO REJSTŘÍKU ČI DO JINÉHO REJSTŘÍKU</w:t>
      </w:r>
      <w:r w:rsidRPr="00647919">
        <w:rPr>
          <w:rFonts w:cs="Arial"/>
          <w:szCs w:val="20"/>
          <w:highlight w:val="lightGray"/>
        </w:rPr>
        <w:t>]</w:t>
      </w:r>
    </w:p>
    <w:p w14:paraId="4B6DC1A8" w14:textId="77777777" w:rsidR="00DE7AE5" w:rsidRPr="007905AF" w:rsidRDefault="00AB14FE" w:rsidP="00DE7AE5">
      <w:pPr>
        <w:pStyle w:val="SubjectSpecification-ContractCzechRadio"/>
        <w:rPr>
          <w:rFonts w:cs="Arial"/>
          <w:szCs w:val="20"/>
        </w:rPr>
      </w:pPr>
      <w:r w:rsidRPr="00647919">
        <w:rPr>
          <w:rFonts w:cs="Arial"/>
          <w:szCs w:val="20"/>
          <w:highlight w:val="lightGray"/>
        </w:rPr>
        <w:t>[DOPLNIT MÍSTO PODNIKÁNÍ/BYDLIŠTĚ/SÍDLO PRODÁVAJÍCÍHO</w:t>
      </w:r>
      <w:r w:rsidRPr="007905AF">
        <w:rPr>
          <w:rFonts w:cs="Arial"/>
          <w:szCs w:val="20"/>
        </w:rPr>
        <w:t>]</w:t>
      </w:r>
    </w:p>
    <w:p w14:paraId="4CAB21D9" w14:textId="77777777" w:rsidR="00DE7AE5" w:rsidRDefault="00AB14FE" w:rsidP="00DE7AE5">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647919">
        <w:rPr>
          <w:rFonts w:cs="Arial"/>
          <w:szCs w:val="20"/>
          <w:highlight w:val="lightGray"/>
        </w:rPr>
        <w:t>V PŘÍPADĚ PRÁVNICKÉ OSOBY DOPLNIT ZÁSTUPCE</w:t>
      </w:r>
      <w:r w:rsidRPr="007905AF">
        <w:rPr>
          <w:rFonts w:cs="Arial"/>
          <w:szCs w:val="20"/>
        </w:rPr>
        <w:t xml:space="preserve">] </w:t>
      </w:r>
    </w:p>
    <w:p w14:paraId="5C3E572D" w14:textId="77777777" w:rsidR="00DE7AE5" w:rsidRPr="007905AF" w:rsidRDefault="00AB14FE" w:rsidP="00DE7AE5">
      <w:pPr>
        <w:pStyle w:val="SubjectSpecification-ContractCzechRadio"/>
        <w:rPr>
          <w:rFonts w:cs="Arial"/>
          <w:szCs w:val="20"/>
        </w:rPr>
      </w:pPr>
      <w:r w:rsidRPr="00647919">
        <w:rPr>
          <w:rFonts w:cs="Arial"/>
          <w:szCs w:val="20"/>
          <w:highlight w:val="lightGray"/>
        </w:rPr>
        <w:t>[DOPLNIT RČ nebo IČ</w:t>
      </w:r>
      <w:r w:rsidR="00114C46" w:rsidRPr="00647919">
        <w:rPr>
          <w:rFonts w:cs="Arial"/>
          <w:szCs w:val="20"/>
          <w:highlight w:val="lightGray"/>
        </w:rPr>
        <w:t>O</w:t>
      </w:r>
      <w:r w:rsidRPr="00647919">
        <w:rPr>
          <w:rFonts w:cs="Arial"/>
          <w:szCs w:val="20"/>
          <w:highlight w:val="lightGray"/>
        </w:rPr>
        <w:t>, DIČ PRODÁVAJÍCÍHO</w:t>
      </w:r>
      <w:r w:rsidRPr="007905AF">
        <w:rPr>
          <w:rFonts w:cs="Arial"/>
          <w:szCs w:val="20"/>
        </w:rPr>
        <w:t>]</w:t>
      </w:r>
    </w:p>
    <w:p w14:paraId="5EA32EEA" w14:textId="77777777" w:rsidR="00DE7AE5" w:rsidRPr="007417F7" w:rsidRDefault="00AB14FE" w:rsidP="00DE7AE5">
      <w:pPr>
        <w:pStyle w:val="SubjectSpecification-ContractCzechRadio"/>
        <w:rPr>
          <w:rFonts w:cs="Arial"/>
          <w:szCs w:val="20"/>
        </w:rPr>
      </w:pPr>
      <w:r w:rsidRPr="007905AF">
        <w:rPr>
          <w:rFonts w:cs="Arial"/>
          <w:szCs w:val="20"/>
        </w:rPr>
        <w:t>bankovní spojení: [</w:t>
      </w:r>
      <w:r w:rsidRPr="00647919">
        <w:rPr>
          <w:rFonts w:cs="Arial"/>
          <w:szCs w:val="20"/>
          <w:highlight w:val="lightGray"/>
        </w:rPr>
        <w:t>DOPLNIT</w:t>
      </w:r>
      <w:r w:rsidRPr="007905AF">
        <w:rPr>
          <w:rFonts w:cs="Arial"/>
          <w:szCs w:val="20"/>
        </w:rPr>
        <w:t>], č</w:t>
      </w:r>
      <w:r w:rsidR="002B242E">
        <w:rPr>
          <w:rFonts w:cs="Arial"/>
          <w:szCs w:val="20"/>
        </w:rPr>
        <w:t>íslo</w:t>
      </w:r>
      <w:r w:rsidR="002B242E" w:rsidRPr="007905AF">
        <w:rPr>
          <w:rFonts w:cs="Arial"/>
          <w:szCs w:val="20"/>
        </w:rPr>
        <w:t xml:space="preserve"> </w:t>
      </w:r>
      <w:r w:rsidRPr="007905AF">
        <w:rPr>
          <w:rFonts w:cs="Arial"/>
          <w:szCs w:val="20"/>
        </w:rPr>
        <w:t>ú</w:t>
      </w:r>
      <w:r w:rsidR="002B242E">
        <w:rPr>
          <w:rFonts w:cs="Arial"/>
          <w:szCs w:val="20"/>
        </w:rPr>
        <w:t>čtu:</w:t>
      </w:r>
      <w:r w:rsidR="002B242E" w:rsidRPr="007905AF">
        <w:rPr>
          <w:rFonts w:cs="Arial"/>
          <w:szCs w:val="20"/>
        </w:rPr>
        <w:t xml:space="preserve"> </w:t>
      </w:r>
      <w:r w:rsidRPr="007905AF">
        <w:rPr>
          <w:rFonts w:cs="Arial"/>
          <w:szCs w:val="20"/>
        </w:rPr>
        <w:t>[</w:t>
      </w:r>
      <w:r w:rsidRPr="00647919">
        <w:rPr>
          <w:rFonts w:cs="Arial"/>
          <w:szCs w:val="20"/>
          <w:highlight w:val="lightGray"/>
        </w:rPr>
        <w:t>DOPLNIT</w:t>
      </w:r>
      <w:r w:rsidRPr="007905AF">
        <w:rPr>
          <w:rFonts w:cs="Arial"/>
          <w:szCs w:val="20"/>
        </w:rPr>
        <w:t>]</w:t>
      </w:r>
    </w:p>
    <w:p w14:paraId="354BB17B" w14:textId="77777777" w:rsidR="00DE7AE5" w:rsidRPr="007905AF" w:rsidRDefault="00AB14FE" w:rsidP="00DE7AE5">
      <w:pPr>
        <w:pStyle w:val="SubjectSpecification-ContractCzechRadio"/>
      </w:pPr>
      <w:r w:rsidRPr="007905AF">
        <w:t xml:space="preserve">zástupce pro věcná jednání </w:t>
      </w:r>
      <w:r w:rsidRPr="007905AF">
        <w:tab/>
      </w:r>
      <w:r w:rsidRPr="007905AF">
        <w:rPr>
          <w:rFonts w:cs="Arial"/>
          <w:szCs w:val="20"/>
        </w:rPr>
        <w:t>[</w:t>
      </w:r>
      <w:r w:rsidRPr="00647919">
        <w:rPr>
          <w:rFonts w:cs="Arial"/>
          <w:szCs w:val="20"/>
          <w:highlight w:val="lightGray"/>
        </w:rPr>
        <w:t>DOPLNIT</w:t>
      </w:r>
      <w:r w:rsidRPr="007905AF">
        <w:rPr>
          <w:rFonts w:cs="Arial"/>
          <w:szCs w:val="20"/>
        </w:rPr>
        <w:t>]</w:t>
      </w:r>
    </w:p>
    <w:p w14:paraId="33E499CB" w14:textId="77777777" w:rsidR="00DE7AE5" w:rsidRPr="007905AF" w:rsidRDefault="00AB14FE"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647919">
        <w:rPr>
          <w:rFonts w:cs="Arial"/>
          <w:szCs w:val="20"/>
          <w:highlight w:val="lightGray"/>
        </w:rPr>
        <w:t>DOPLNIT</w:t>
      </w:r>
      <w:r w:rsidRPr="007905AF">
        <w:rPr>
          <w:rFonts w:cs="Arial"/>
          <w:szCs w:val="20"/>
        </w:rPr>
        <w:t>]</w:t>
      </w:r>
    </w:p>
    <w:p w14:paraId="63ECDFFA" w14:textId="77777777" w:rsidR="00DE7AE5" w:rsidRPr="007905AF" w:rsidRDefault="00AB14FE"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647919">
        <w:rPr>
          <w:rFonts w:cs="Arial"/>
          <w:szCs w:val="20"/>
          <w:highlight w:val="lightGray"/>
        </w:rPr>
        <w:t>DOPLNIT</w:t>
      </w:r>
      <w:r w:rsidRPr="007905AF">
        <w:rPr>
          <w:rFonts w:cs="Arial"/>
          <w:szCs w:val="20"/>
        </w:rPr>
        <w:t>]</w:t>
      </w:r>
    </w:p>
    <w:p w14:paraId="115974DB" w14:textId="77777777" w:rsidR="00DE7AE5" w:rsidRDefault="00DE7AE5" w:rsidP="00401352">
      <w:pPr>
        <w:pStyle w:val="SubjectSpecification-ContractCzechRadio"/>
      </w:pPr>
    </w:p>
    <w:p w14:paraId="2FE4B2C7" w14:textId="77777777" w:rsidR="00137F76" w:rsidRDefault="00AB14FE" w:rsidP="00401352">
      <w:pPr>
        <w:pStyle w:val="SubjectSpecification-ContractCzechRadio"/>
      </w:pPr>
      <w:r w:rsidRPr="00DE7AE5">
        <w:t>(dále</w:t>
      </w:r>
      <w:r w:rsidRPr="00FE70C5">
        <w:t xml:space="preserve"> jen jako „</w:t>
      </w:r>
      <w:r w:rsidRPr="00DE7AE5">
        <w:rPr>
          <w:b/>
        </w:rPr>
        <w:t>prodávající</w:t>
      </w:r>
      <w:r w:rsidRPr="00FE70C5">
        <w:t>“)</w:t>
      </w:r>
    </w:p>
    <w:p w14:paraId="73AB3F20" w14:textId="77777777" w:rsidR="00137F76" w:rsidRDefault="00137F76" w:rsidP="00401352">
      <w:pPr>
        <w:pStyle w:val="SubjectSpecification-ContractCzechRadio"/>
      </w:pPr>
    </w:p>
    <w:p w14:paraId="0BA1AFBB" w14:textId="77777777" w:rsidR="00137F76" w:rsidRPr="00137F76" w:rsidRDefault="00AB14FE" w:rsidP="00401352">
      <w:pPr>
        <w:pStyle w:val="SubjectSpecification-ContractCzechRadio"/>
      </w:pPr>
      <w:r>
        <w:t>(dále společně jen jako „</w:t>
      </w:r>
      <w:r>
        <w:rPr>
          <w:b/>
        </w:rPr>
        <w:t>smluvní strany</w:t>
      </w:r>
      <w:r>
        <w:t>“</w:t>
      </w:r>
      <w:r w:rsidR="00114C46">
        <w:t xml:space="preserve"> anebo jednotlivě </w:t>
      </w:r>
      <w:r w:rsidR="00D5159A">
        <w:t xml:space="preserve">také </w:t>
      </w:r>
      <w:r w:rsidR="00114C46">
        <w:t>jako „</w:t>
      </w:r>
      <w:r w:rsidR="00114C46" w:rsidRPr="0002133B">
        <w:rPr>
          <w:b/>
        </w:rPr>
        <w:t>smluvní strana</w:t>
      </w:r>
      <w:r w:rsidR="00114C46">
        <w:t>“</w:t>
      </w:r>
      <w:r>
        <w:t>)</w:t>
      </w:r>
    </w:p>
    <w:p w14:paraId="54DF4B36" w14:textId="77777777" w:rsidR="00401352" w:rsidRDefault="00401352" w:rsidP="00401352">
      <w:pPr>
        <w:pStyle w:val="SubjectSpecification-ContractCzechRadio"/>
        <w:rPr>
          <w:i/>
        </w:rPr>
      </w:pPr>
    </w:p>
    <w:p w14:paraId="15552BE3" w14:textId="11DED861" w:rsidR="00B13875" w:rsidRDefault="00AB14FE" w:rsidP="00B13875">
      <w:pPr>
        <w:jc w:val="center"/>
      </w:pPr>
      <w:r w:rsidRPr="00D73CD0">
        <w:t>uzavírají v souladu s ustanovením § 2079 a násl. zákona č. 89/2012 Sb., občanský zákoník, ve znění pozdějších předpisů (dále jen „</w:t>
      </w:r>
      <w:r w:rsidRPr="00D73CD0">
        <w:rPr>
          <w:b/>
        </w:rPr>
        <w:t>OZ</w:t>
      </w:r>
      <w:r w:rsidRPr="00D73CD0">
        <w:t xml:space="preserve">“) v rámci </w:t>
      </w:r>
      <w:r>
        <w:t xml:space="preserve">zavedeného dynamického nákupního systému </w:t>
      </w:r>
      <w:r w:rsidR="002F53CC">
        <w:t xml:space="preserve">k </w:t>
      </w:r>
      <w:r>
        <w:t>veřejné zakáz</w:t>
      </w:r>
      <w:r w:rsidR="002F53CC">
        <w:t>ce</w:t>
      </w:r>
      <w:r>
        <w:t xml:space="preserve"> </w:t>
      </w:r>
      <w:r w:rsidRPr="00D73CD0">
        <w:t xml:space="preserve">č. j. </w:t>
      </w:r>
      <w:r w:rsidR="009A1747">
        <w:rPr>
          <w:rFonts w:cs="Arial"/>
          <w:b/>
          <w:szCs w:val="20"/>
        </w:rPr>
        <w:t>VZ6/2025</w:t>
      </w:r>
      <w:r w:rsidRPr="00FA313E">
        <w:rPr>
          <w:rFonts w:cs="Arial"/>
          <w:szCs w:val="20"/>
        </w:rPr>
        <w:t xml:space="preserve"> s názvem „</w:t>
      </w:r>
      <w:proofErr w:type="gramStart"/>
      <w:ins w:id="0" w:author="Janíčková Iva" w:date="2025-02-19T10:00:00Z">
        <w:r w:rsidR="00032BEA" w:rsidRPr="00032BEA">
          <w:rPr>
            <w:rFonts w:cs="Arial"/>
            <w:b/>
            <w:szCs w:val="20"/>
            <w:rPrChange w:id="1" w:author="Janíčková Iva" w:date="2025-02-19T10:00:00Z">
              <w:rPr>
                <w:rFonts w:cs="Arial"/>
                <w:szCs w:val="20"/>
              </w:rPr>
            </w:rPrChange>
          </w:rPr>
          <w:t>DNS -</w:t>
        </w:r>
        <w:r w:rsidR="00032BEA">
          <w:rPr>
            <w:rFonts w:cs="Arial"/>
            <w:szCs w:val="20"/>
          </w:rPr>
          <w:t xml:space="preserve"> </w:t>
        </w:r>
      </w:ins>
      <w:r w:rsidR="009A1747">
        <w:rPr>
          <w:rFonts w:cs="Arial"/>
          <w:b/>
          <w:szCs w:val="20"/>
        </w:rPr>
        <w:t>Obnova</w:t>
      </w:r>
      <w:proofErr w:type="gramEnd"/>
      <w:r w:rsidR="009A1747">
        <w:rPr>
          <w:rFonts w:cs="Arial"/>
          <w:b/>
          <w:szCs w:val="20"/>
        </w:rPr>
        <w:t xml:space="preserve"> DAW</w:t>
      </w:r>
      <w:r w:rsidRPr="00FA313E">
        <w:rPr>
          <w:rFonts w:cs="Arial"/>
          <w:szCs w:val="20"/>
        </w:rPr>
        <w:t xml:space="preserve">“ </w:t>
      </w:r>
      <w:r>
        <w:rPr>
          <w:rFonts w:cs="Arial"/>
          <w:szCs w:val="20"/>
        </w:rPr>
        <w:t>(dále jen jako „</w:t>
      </w:r>
      <w:r>
        <w:rPr>
          <w:rFonts w:cs="Arial"/>
          <w:b/>
          <w:szCs w:val="20"/>
        </w:rPr>
        <w:t>DNS</w:t>
      </w:r>
      <w:r>
        <w:rPr>
          <w:rFonts w:cs="Arial"/>
          <w:szCs w:val="20"/>
        </w:rPr>
        <w:t xml:space="preserve">“) </w:t>
      </w:r>
      <w:r w:rsidR="002F53CC">
        <w:rPr>
          <w:rFonts w:cs="Arial"/>
          <w:szCs w:val="20"/>
        </w:rPr>
        <w:t xml:space="preserve">v souladu s výsledky </w:t>
      </w:r>
      <w:proofErr w:type="spellStart"/>
      <w:r w:rsidR="002F53CC">
        <w:rPr>
          <w:rFonts w:cs="Arial"/>
          <w:szCs w:val="20"/>
        </w:rPr>
        <w:t>minitendru</w:t>
      </w:r>
      <w:proofErr w:type="spellEnd"/>
      <w:r w:rsidR="002F53CC">
        <w:rPr>
          <w:rFonts w:cs="Arial"/>
          <w:szCs w:val="20"/>
        </w:rPr>
        <w:t xml:space="preserve"> č. </w:t>
      </w:r>
      <w:r w:rsidR="002F53CC" w:rsidRPr="007905AF">
        <w:rPr>
          <w:rFonts w:cs="Arial"/>
          <w:szCs w:val="20"/>
        </w:rPr>
        <w:t>[</w:t>
      </w:r>
      <w:r w:rsidR="002F53CC" w:rsidRPr="00647919">
        <w:rPr>
          <w:rFonts w:cs="Arial"/>
          <w:szCs w:val="20"/>
          <w:highlight w:val="lightGray"/>
        </w:rPr>
        <w:t>DOPLNIT</w:t>
      </w:r>
      <w:r w:rsidR="002F53CC" w:rsidRPr="007905AF">
        <w:rPr>
          <w:rFonts w:cs="Arial"/>
          <w:szCs w:val="20"/>
        </w:rPr>
        <w:t>]</w:t>
      </w:r>
      <w:r w:rsidR="002F53CC">
        <w:rPr>
          <w:rFonts w:cs="Arial"/>
          <w:szCs w:val="20"/>
        </w:rPr>
        <w:t xml:space="preserve"> </w:t>
      </w:r>
      <w:r w:rsidRPr="00D73CD0">
        <w:t xml:space="preserve">tuto </w:t>
      </w:r>
      <w:r>
        <w:t xml:space="preserve">dílčí </w:t>
      </w:r>
      <w:r w:rsidRPr="00D73CD0">
        <w:t>kupní smlouvu (dále jen jako „</w:t>
      </w:r>
      <w:r w:rsidRPr="00D73CD0">
        <w:rPr>
          <w:b/>
        </w:rPr>
        <w:t>smlouva</w:t>
      </w:r>
      <w:r w:rsidRPr="00D73CD0">
        <w:t>“)</w:t>
      </w:r>
    </w:p>
    <w:p w14:paraId="7F817210" w14:textId="77777777" w:rsidR="00976435" w:rsidRDefault="00976435" w:rsidP="00B13875">
      <w:pPr>
        <w:jc w:val="center"/>
      </w:pPr>
    </w:p>
    <w:p w14:paraId="2401BE69" w14:textId="77777777" w:rsidR="00976435" w:rsidRPr="00D73CD0" w:rsidRDefault="00AB14FE" w:rsidP="006772D6">
      <w:pPr>
        <w:pStyle w:val="Heading-Number-ContractCzechRadio"/>
        <w:tabs>
          <w:tab w:val="clear" w:pos="4990"/>
          <w:tab w:val="left" w:pos="142"/>
        </w:tabs>
        <w:ind w:hanging="5061"/>
      </w:pPr>
      <w:r>
        <w:t>Předmět smlouvy</w:t>
      </w:r>
    </w:p>
    <w:p w14:paraId="71F27984" w14:textId="278BFCAE" w:rsidR="00A1573B" w:rsidRDefault="00AB14FE" w:rsidP="006772D6">
      <w:pPr>
        <w:pStyle w:val="ListNumber-ContractCzechRadio"/>
        <w:numPr>
          <w:ilvl w:val="0"/>
          <w:numId w:val="18"/>
        </w:numPr>
        <w:tabs>
          <w:tab w:val="clear" w:pos="624"/>
          <w:tab w:val="clear" w:pos="4990"/>
          <w:tab w:val="left" w:pos="142"/>
          <w:tab w:val="left" w:pos="426"/>
        </w:tabs>
        <w:ind w:left="284" w:hanging="284"/>
        <w:jc w:val="both"/>
      </w:pPr>
      <w:r w:rsidRPr="00D73CD0">
        <w:t>Předmětem této smlouvy je povinnost prodávajícího odevzdat kupujícímu věc</w:t>
      </w:r>
      <w:r>
        <w:t>i</w:t>
      </w:r>
      <w:r w:rsidRPr="00D73CD0">
        <w:t>, kter</w:t>
      </w:r>
      <w:r>
        <w:t>é</w:t>
      </w:r>
      <w:r w:rsidRPr="00D73CD0">
        <w:t xml:space="preserve"> </w:t>
      </w:r>
      <w:r>
        <w:t>jsou</w:t>
      </w:r>
      <w:r w:rsidRPr="00D73CD0">
        <w:t xml:space="preserve"> předmětem koupě</w:t>
      </w:r>
      <w:r>
        <w:t>, a to</w:t>
      </w:r>
      <w:r w:rsidRPr="00D73CD0">
        <w:t xml:space="preserve"> </w:t>
      </w:r>
      <w:r w:rsidR="00E44804">
        <w:rPr>
          <w:rFonts w:cs="Arial"/>
          <w:b/>
        </w:rPr>
        <w:t xml:space="preserve">DAW </w:t>
      </w:r>
      <w:r w:rsidR="00E44804" w:rsidRPr="007F191E">
        <w:rPr>
          <w:rFonts w:cs="Arial"/>
          <w:b/>
        </w:rPr>
        <w:t xml:space="preserve">včetně příslušenství a softwarového vybavení pro </w:t>
      </w:r>
      <w:r w:rsidR="00E44804">
        <w:rPr>
          <w:rFonts w:cs="Arial"/>
          <w:b/>
        </w:rPr>
        <w:t xml:space="preserve">výrobní </w:t>
      </w:r>
      <w:r w:rsidR="00E44804" w:rsidRPr="007F191E">
        <w:rPr>
          <w:rFonts w:cs="Arial"/>
          <w:b/>
        </w:rPr>
        <w:t>pracoviště Českého rozhlasu</w:t>
      </w:r>
      <w:r w:rsidR="00E44804">
        <w:t xml:space="preserve"> </w:t>
      </w:r>
      <w:r w:rsidRPr="00D73CD0">
        <w:t>(dále také jako „</w:t>
      </w:r>
      <w:r w:rsidRPr="00D73CD0">
        <w:rPr>
          <w:b/>
        </w:rPr>
        <w:t>zboží</w:t>
      </w:r>
      <w:r w:rsidRPr="00D73CD0">
        <w:t>“) blíže specifikované v příloze této smlouvy a umožnit kupujícímu nabýt vlastnické právo ke zboží na straně jedné a povinnost kupujícího zboží převzít a zaplatit prodávajícímu kupní cenu na straně druhé</w:t>
      </w:r>
      <w:r w:rsidRPr="00D73CD0">
        <w:rPr>
          <w:rFonts w:cs="Arial"/>
        </w:rPr>
        <w:t>;</w:t>
      </w:r>
      <w:r w:rsidRPr="00D73CD0">
        <w:t xml:space="preserve"> to vše dle podmínek stanovených touto smlouvou. </w:t>
      </w:r>
    </w:p>
    <w:p w14:paraId="7E2C9FB5" w14:textId="77777777" w:rsidR="00E44804" w:rsidRPr="00E44804" w:rsidRDefault="00AB14FE" w:rsidP="00485CEA">
      <w:pPr>
        <w:pStyle w:val="Odstavecseseznamem"/>
        <w:numPr>
          <w:ilvl w:val="0"/>
          <w:numId w:val="18"/>
        </w:numPr>
        <w:tabs>
          <w:tab w:val="clear" w:pos="624"/>
          <w:tab w:val="left" w:pos="284"/>
        </w:tabs>
        <w:ind w:left="284" w:hanging="284"/>
        <w:jc w:val="both"/>
      </w:pPr>
      <w:r w:rsidRPr="00E44804">
        <w:t>Součástí plnění ze strany prodávajícího je také zajištění kompletní instalace, nastavení a zprovoznění zboží u kupujícího (dále jen „</w:t>
      </w:r>
      <w:r w:rsidRPr="002F53CC">
        <w:rPr>
          <w:b/>
        </w:rPr>
        <w:t>instalace</w:t>
      </w:r>
      <w:r w:rsidRPr="00E44804">
        <w:t>“).</w:t>
      </w:r>
    </w:p>
    <w:p w14:paraId="10F7CC2E" w14:textId="77777777" w:rsidR="002F53CC" w:rsidRPr="00D73CD0" w:rsidRDefault="00AB14FE" w:rsidP="002F53CC">
      <w:pPr>
        <w:pStyle w:val="ListNumber-ContractCzechRadio"/>
        <w:numPr>
          <w:ilvl w:val="0"/>
          <w:numId w:val="18"/>
        </w:numPr>
        <w:tabs>
          <w:tab w:val="clear" w:pos="624"/>
          <w:tab w:val="clear" w:pos="4990"/>
          <w:tab w:val="left" w:pos="142"/>
          <w:tab w:val="left" w:pos="426"/>
        </w:tabs>
        <w:ind w:left="284" w:hanging="284"/>
        <w:jc w:val="both"/>
      </w:pPr>
      <w:r w:rsidRPr="00B32AFD">
        <w:rPr>
          <w:rFonts w:cs="Arial"/>
        </w:rPr>
        <w:lastRenderedPageBreak/>
        <w:t>V případě, že je prodávající dle specifikace zboží povinen v rámci své povinnosti odevzdat zboží poskytnout kupujícímu potřebné licence či podlicence, je řádné poskytnutí těchto licencí či podlicencí považováno za součást zboží, bez něhož není možné zboží považovat za řádně odevzdané. Prodávající je povinen zajistit poskytnutí licence či podlicence ke zboží bez územního omezení. Odměna za poskytnutí licence či podlicence, je plně zahrnuta v ceně zboží.</w:t>
      </w:r>
    </w:p>
    <w:p w14:paraId="0D60CA12" w14:textId="77777777" w:rsidR="00401352" w:rsidRPr="006D0812" w:rsidRDefault="00AB14FE" w:rsidP="006772D6">
      <w:pPr>
        <w:pStyle w:val="Heading-Number-ContractCzechRadio"/>
        <w:tabs>
          <w:tab w:val="clear" w:pos="4990"/>
          <w:tab w:val="left" w:pos="142"/>
        </w:tabs>
        <w:ind w:hanging="5061"/>
      </w:pPr>
      <w:r>
        <w:t>Místo a doba odevzdání zboží</w:t>
      </w:r>
    </w:p>
    <w:p w14:paraId="5534C158" w14:textId="77777777" w:rsidR="00A14186" w:rsidRDefault="00AB14FE" w:rsidP="006772D6">
      <w:pPr>
        <w:pStyle w:val="ListNumber-ContractCzechRadio"/>
        <w:tabs>
          <w:tab w:val="clear" w:pos="4990"/>
          <w:tab w:val="left" w:pos="142"/>
        </w:tabs>
        <w:ind w:hanging="5781"/>
        <w:jc w:val="both"/>
      </w:pPr>
      <w:r w:rsidRPr="00D73CD0">
        <w:t xml:space="preserve">Místem plnění a odevzdání zboží je </w:t>
      </w:r>
      <w:r w:rsidRPr="00A1573B">
        <w:rPr>
          <w:rFonts w:cs="Arial"/>
          <w:b/>
          <w:szCs w:val="20"/>
        </w:rPr>
        <w:t>[</w:t>
      </w:r>
      <w:r w:rsidRPr="004A2F71">
        <w:rPr>
          <w:rFonts w:cs="Arial"/>
          <w:b/>
          <w:szCs w:val="20"/>
          <w:highlight w:val="lightGray"/>
        </w:rPr>
        <w:t>DOPLNIT</w:t>
      </w:r>
      <w:r w:rsidRPr="00A1573B">
        <w:rPr>
          <w:rFonts w:cs="Arial"/>
          <w:b/>
          <w:szCs w:val="20"/>
        </w:rPr>
        <w:t>]</w:t>
      </w:r>
      <w:r w:rsidRPr="00A1573B">
        <w:rPr>
          <w:rFonts w:cs="Arial"/>
          <w:szCs w:val="20"/>
        </w:rPr>
        <w:t>.</w:t>
      </w:r>
    </w:p>
    <w:p w14:paraId="63EA3EA2" w14:textId="4515B6E8" w:rsidR="00B13875" w:rsidRPr="00D73CD0" w:rsidRDefault="00AB14FE" w:rsidP="006772D6">
      <w:pPr>
        <w:pStyle w:val="ListNumber-ContractCzechRadio"/>
        <w:tabs>
          <w:tab w:val="clear" w:pos="4990"/>
          <w:tab w:val="clear" w:pos="5925"/>
          <w:tab w:val="left" w:pos="142"/>
        </w:tabs>
        <w:ind w:left="284" w:hanging="284"/>
        <w:jc w:val="both"/>
      </w:pPr>
      <w:r w:rsidRPr="00D73CD0">
        <w:t xml:space="preserve">Prodávající se zavazuje odevzdat zboží v místě plnění na vlastní náklad nejpozději do </w:t>
      </w:r>
      <w:r w:rsidR="00E44804">
        <w:t>12 týdnů od účinnosti této smlouvy</w:t>
      </w:r>
      <w:r w:rsidRPr="00A14186">
        <w:rPr>
          <w:rFonts w:cs="Arial"/>
          <w:szCs w:val="20"/>
        </w:rPr>
        <w:t xml:space="preserve">. </w:t>
      </w:r>
      <w:r w:rsidRPr="00D73CD0">
        <w:t xml:space="preserve">Prodávající je povinen odevzdání zboží oznámit kupujícímu nejméně </w:t>
      </w:r>
      <w:r w:rsidR="001F5760">
        <w:t>3</w:t>
      </w:r>
      <w:r w:rsidR="001F5760" w:rsidRPr="00D73CD0">
        <w:t xml:space="preserve"> </w:t>
      </w:r>
      <w:r w:rsidRPr="00D73CD0">
        <w:t>pracovní dn</w:t>
      </w:r>
      <w:r w:rsidR="001F5760">
        <w:t>y</w:t>
      </w:r>
      <w:r w:rsidRPr="00D73CD0">
        <w:t xml:space="preserve"> předem</w:t>
      </w:r>
      <w:r>
        <w:t>, a to písemně</w:t>
      </w:r>
      <w:r w:rsidRPr="00D73CD0">
        <w:t xml:space="preserve"> na e-mail zástupce pro věcná jednání kupujícího. </w:t>
      </w:r>
    </w:p>
    <w:p w14:paraId="2C71BBBF" w14:textId="77777777" w:rsidR="001F5760" w:rsidRPr="00F379FE" w:rsidRDefault="00AB14FE" w:rsidP="001F5760">
      <w:pPr>
        <w:pStyle w:val="ListNumber-ContractCzechRadio"/>
        <w:tabs>
          <w:tab w:val="clear" w:pos="5925"/>
        </w:tabs>
        <w:spacing w:before="120"/>
        <w:ind w:left="284" w:hanging="284"/>
        <w:jc w:val="both"/>
      </w:pPr>
      <w:r w:rsidRPr="001F5760">
        <w:rPr>
          <w:szCs w:val="20"/>
        </w:rPr>
        <w:t xml:space="preserve">Prodávající zajistí, že se jeho pracovníci při vstupu do objektu kupujícího a při pohybu v něm budou řídit vnitřními předpisy kupujícího, se kterými je kupující seznámí. Prodávající zajistí, že jeho pracovníci budou při provádění veškerých činností dodržovat předpisy týkající se bezpečnosti práce, požární ochrany a ochrany životního prostředí. </w:t>
      </w:r>
    </w:p>
    <w:p w14:paraId="223C61A2" w14:textId="77777777" w:rsidR="001F5760" w:rsidRPr="00875DD1" w:rsidRDefault="00AB14FE" w:rsidP="001F5760">
      <w:pPr>
        <w:pStyle w:val="ListNumber-ContractCzechRadio"/>
        <w:tabs>
          <w:tab w:val="clear" w:pos="5925"/>
        </w:tabs>
        <w:spacing w:before="120"/>
        <w:ind w:left="284" w:hanging="284"/>
        <w:jc w:val="both"/>
      </w:pPr>
      <w:r w:rsidRPr="001F5760">
        <w:rPr>
          <w:szCs w:val="20"/>
        </w:rPr>
        <w:t xml:space="preserve">Prodávající zajistí, aby vlivem jeho činnosti nedošlo ke znečištění či poškození majetku, zařízení a prostor kupujícího. V případě potřeby zajistí prodávající přiměřené zakrytí příslušných ploch (pracovní stoly, počítače, koberce). Při práci v nahrávacích, efektových a vysílacích studiích a v režiích bude vždy zajištěno zakrytí mikrofonů, obslužných pultů, počítačové techniky a reproduktorů pomocí čisté igelitové zakrývací fólie. </w:t>
      </w:r>
    </w:p>
    <w:p w14:paraId="017A5621" w14:textId="77777777" w:rsidR="001F5760" w:rsidRPr="001F5760" w:rsidRDefault="00AB14FE" w:rsidP="001F576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284" w:hanging="284"/>
        <w:jc w:val="both"/>
        <w:rPr>
          <w:rFonts w:ascii="Calibri" w:eastAsiaTheme="minorHAnsi" w:hAnsi="Calibri"/>
          <w:bCs/>
        </w:rPr>
      </w:pPr>
      <w:r w:rsidRPr="001F5760">
        <w:rPr>
          <w:bCs/>
        </w:rPr>
        <w:t>Prodávající bere na vědomí, že v objektech kupujícího probíhá rozhlasové vysílání, případně natáčení příspěvků a pořadů produkovaných kupujícím, a provádění veškerých prací spojených s dodávkou a instalací zboží musí být prováděno tak, aby nedošlo k narušení vysílání či provozu činnosti kupujícího.</w:t>
      </w:r>
      <w:r w:rsidRPr="001F5760">
        <w:rPr>
          <w:b/>
          <w:bCs/>
        </w:rPr>
        <w:t xml:space="preserve"> </w:t>
      </w:r>
      <w:r w:rsidRPr="001F5760">
        <w:rPr>
          <w:bCs/>
        </w:rPr>
        <w:t>Budou-li součástí instalace zboží v objektu kupujícího i hlučné práce (např. zhotovení prostupů, vrtání), je prodávající povinen tyto práce provádět v době, kdy budou mít co nejnižší dopad na hladký průběh vysílání kupujícího. Na konkrétním termínu provádění těchto prací jsou smluvní strany povinny se dohodnout před jejich započetím.</w:t>
      </w:r>
    </w:p>
    <w:p w14:paraId="4D46CE09" w14:textId="77777777" w:rsidR="001F5760" w:rsidRPr="001F5760" w:rsidRDefault="00AB14FE" w:rsidP="001F576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284" w:hanging="284"/>
        <w:jc w:val="both"/>
        <w:rPr>
          <w:bCs/>
        </w:rPr>
      </w:pPr>
      <w:r w:rsidRPr="001F5760">
        <w:rPr>
          <w:bCs/>
        </w:rPr>
        <w:t>Prodávající se zavazuje uvést místo provádění instalace zboží do původního stavu a na vlastní náklady odstranit v souladu s platnými právními předpisy odpad vzniklý při provádění instalace zboží.</w:t>
      </w:r>
    </w:p>
    <w:p w14:paraId="305B02E4" w14:textId="77777777" w:rsidR="00401352" w:rsidRPr="006D0812" w:rsidRDefault="00AB14FE" w:rsidP="00806CC4">
      <w:pPr>
        <w:pStyle w:val="Heading-Number-ContractCzechRadio"/>
        <w:tabs>
          <w:tab w:val="clear" w:pos="4990"/>
          <w:tab w:val="left" w:pos="142"/>
        </w:tabs>
        <w:ind w:hanging="5061"/>
      </w:pPr>
      <w:r w:rsidRPr="006D0812">
        <w:t>Cena a platební podmínky</w:t>
      </w:r>
    </w:p>
    <w:p w14:paraId="2E8ABF0B" w14:textId="77777777" w:rsidR="00B13875" w:rsidRPr="00D73CD0" w:rsidRDefault="00AB14FE" w:rsidP="00806CC4">
      <w:pPr>
        <w:pStyle w:val="ListNumber-ContractCzechRadio"/>
        <w:tabs>
          <w:tab w:val="clear" w:pos="4990"/>
          <w:tab w:val="clear" w:pos="5925"/>
          <w:tab w:val="left" w:pos="142"/>
          <w:tab w:val="left" w:pos="284"/>
        </w:tabs>
        <w:ind w:left="284" w:hanging="284"/>
        <w:jc w:val="both"/>
      </w:pPr>
      <w:r w:rsidRPr="00D73CD0">
        <w:t>Celková cena zboží je dána nabídkou prodávajícího v</w:t>
      </w:r>
      <w:r>
        <w:t xml:space="preserve"> dílčí </w:t>
      </w:r>
      <w:r w:rsidRPr="00D73CD0">
        <w:t xml:space="preserve">veřejné </w:t>
      </w:r>
      <w:r>
        <w:t>zakázce v rámci zavedeného DNS</w:t>
      </w:r>
      <w:r w:rsidRPr="00D73CD0">
        <w:t xml:space="preserve"> a činí </w:t>
      </w:r>
      <w:r w:rsidRPr="00D73CD0">
        <w:rPr>
          <w:rFonts w:cs="Arial"/>
          <w:b/>
          <w:szCs w:val="20"/>
        </w:rPr>
        <w:t>[</w:t>
      </w:r>
      <w:r w:rsidRPr="004A2F71">
        <w:rPr>
          <w:rFonts w:cs="Arial"/>
          <w:b/>
          <w:szCs w:val="20"/>
          <w:highlight w:val="lightGray"/>
        </w:rPr>
        <w:t>DOPLNIT</w:t>
      </w:r>
      <w:proofErr w:type="gramStart"/>
      <w:r w:rsidR="00174D4C">
        <w:rPr>
          <w:rFonts w:cs="Arial"/>
          <w:b/>
          <w:szCs w:val="20"/>
        </w:rPr>
        <w:t>],-</w:t>
      </w:r>
      <w:proofErr w:type="gramEnd"/>
      <w:r w:rsidRPr="00D73CD0">
        <w:rPr>
          <w:rFonts w:cs="Arial"/>
          <w:b/>
          <w:szCs w:val="20"/>
        </w:rPr>
        <w:t xml:space="preserve"> </w:t>
      </w:r>
      <w:r w:rsidRPr="00D73CD0">
        <w:rPr>
          <w:b/>
        </w:rPr>
        <w:t>Kč</w:t>
      </w:r>
      <w:r w:rsidRPr="00D73CD0">
        <w:t xml:space="preserve"> (slovy: </w:t>
      </w:r>
      <w:r w:rsidRPr="00D73CD0">
        <w:rPr>
          <w:rFonts w:cs="Arial"/>
          <w:szCs w:val="20"/>
        </w:rPr>
        <w:t>[</w:t>
      </w:r>
      <w:r w:rsidRPr="004A2F71">
        <w:rPr>
          <w:rFonts w:cs="Arial"/>
          <w:szCs w:val="20"/>
          <w:highlight w:val="lightGray"/>
        </w:rPr>
        <w:t>DOPLNIT</w:t>
      </w:r>
      <w:r w:rsidRPr="00D73CD0">
        <w:rPr>
          <w:rFonts w:cs="Arial"/>
          <w:szCs w:val="20"/>
        </w:rPr>
        <w:t xml:space="preserve">] </w:t>
      </w:r>
      <w:r w:rsidRPr="00D73CD0">
        <w:t xml:space="preserve">korun českých) </w:t>
      </w:r>
      <w:r w:rsidRPr="009F3D4F">
        <w:rPr>
          <w:b/>
        </w:rPr>
        <w:t>bez DPH</w:t>
      </w:r>
      <w:r w:rsidRPr="00D73CD0">
        <w:t xml:space="preserve">. </w:t>
      </w:r>
      <w:r w:rsidR="00AB3383">
        <w:t>Režim</w:t>
      </w:r>
      <w:r>
        <w:t xml:space="preserve"> DPH</w:t>
      </w:r>
      <w:r w:rsidR="00AB3383">
        <w:t xml:space="preserve"> bude uplatněn</w:t>
      </w:r>
      <w:r>
        <w:t xml:space="preserve"> v souladu se zákonem č. 235/2004 Sb., o dani z přidané hodnoty, ve znění pozdějších předpisů (dále jen jako „</w:t>
      </w:r>
      <w:r w:rsidRPr="00D67F66">
        <w:rPr>
          <w:b/>
        </w:rPr>
        <w:t>ZDPH</w:t>
      </w:r>
      <w:r>
        <w:t xml:space="preserve">“). </w:t>
      </w:r>
      <w:r w:rsidRPr="00D73CD0">
        <w:t>Rozpis ceny je uveden v příloze této smlouvy.</w:t>
      </w:r>
    </w:p>
    <w:p w14:paraId="1BCFD726" w14:textId="45B516F4" w:rsidR="00B13875" w:rsidRPr="00D73CD0" w:rsidRDefault="00AB14FE" w:rsidP="00806CC4">
      <w:pPr>
        <w:pStyle w:val="ListNumber-ContractCzechRadio"/>
        <w:tabs>
          <w:tab w:val="clear" w:pos="4990"/>
          <w:tab w:val="clear" w:pos="5925"/>
          <w:tab w:val="left" w:pos="142"/>
          <w:tab w:val="left" w:pos="284"/>
        </w:tabs>
        <w:ind w:left="284" w:hanging="284"/>
        <w:jc w:val="both"/>
      </w:pPr>
      <w:r w:rsidRPr="00D73CD0">
        <w:t>Cena dle předchozího odstavce je konečná a zahrnuje veškeré náklady prodávajícího související s odevzdáním zboží dle této smlouvy (</w:t>
      </w:r>
      <w:r>
        <w:t>zejm.</w:t>
      </w:r>
      <w:r w:rsidRPr="00D73CD0">
        <w:t xml:space="preserve"> </w:t>
      </w:r>
      <w:r>
        <w:t xml:space="preserve">zabalení zboží, </w:t>
      </w:r>
      <w:r w:rsidRPr="00D73CD0">
        <w:t xml:space="preserve">doprava zboží do místa odevzdání, </w:t>
      </w:r>
      <w:r w:rsidR="002F53CC">
        <w:t>instalace</w:t>
      </w:r>
      <w:r w:rsidR="001A7330">
        <w:t>, licence</w:t>
      </w:r>
      <w:r>
        <w:t xml:space="preserve"> a případné další náklady nezbytné k řádnému plnění dle této smlouvy</w:t>
      </w:r>
      <w:r w:rsidRPr="00D73CD0">
        <w:t>).</w:t>
      </w:r>
      <w:r>
        <w:t xml:space="preserve"> Kupující neposkytuje prodávajícímu jakékoliv zálohy.</w:t>
      </w:r>
    </w:p>
    <w:p w14:paraId="0F7D9198" w14:textId="77777777" w:rsidR="00B13875" w:rsidRPr="00D73CD0" w:rsidRDefault="00AB14FE" w:rsidP="00806CC4">
      <w:pPr>
        <w:pStyle w:val="ListNumber-ContractCzechRadio"/>
        <w:tabs>
          <w:tab w:val="clear" w:pos="4990"/>
          <w:tab w:val="clear" w:pos="5925"/>
          <w:tab w:val="left" w:pos="142"/>
          <w:tab w:val="left" w:pos="284"/>
        </w:tabs>
        <w:ind w:left="284" w:hanging="284"/>
        <w:jc w:val="both"/>
      </w:pPr>
      <w:r w:rsidRPr="00D73CD0">
        <w:t>Úhrada ceny bude provedena po odevzdání zboží kupujícímu na základě daňového dokladu (dále jen „</w:t>
      </w:r>
      <w:r w:rsidRPr="00D73CD0">
        <w:rPr>
          <w:b/>
        </w:rPr>
        <w:t>faktura</w:t>
      </w:r>
      <w:r w:rsidRPr="00D73CD0">
        <w:t>“)</w:t>
      </w:r>
      <w:r>
        <w:t xml:space="preserve"> vystaveného prodávajícím</w:t>
      </w:r>
      <w:r w:rsidRPr="00D73CD0">
        <w:t xml:space="preserve">. Prodávající má právo na zaplacení ceny </w:t>
      </w:r>
      <w:r w:rsidRPr="00D73CD0">
        <w:lastRenderedPageBreak/>
        <w:t xml:space="preserve">okamžikem řádného splnění svého závazku, tedy okamžikem odevzdání veškerého zboží kupujícímu dle této smlouvy. </w:t>
      </w:r>
    </w:p>
    <w:p w14:paraId="5F471DF4" w14:textId="77777777" w:rsidR="00B13875" w:rsidRPr="00D73CD0" w:rsidRDefault="00AB14FE" w:rsidP="00806CC4">
      <w:pPr>
        <w:pStyle w:val="ListNumber-ContractCzechRadio"/>
        <w:tabs>
          <w:tab w:val="clear" w:pos="4990"/>
          <w:tab w:val="clear" w:pos="5925"/>
          <w:tab w:val="left" w:pos="142"/>
          <w:tab w:val="left" w:pos="284"/>
        </w:tabs>
        <w:ind w:left="284" w:hanging="284"/>
        <w:jc w:val="both"/>
      </w:pPr>
      <w:r w:rsidRPr="00D73CD0">
        <w:t>Splatnost faktury činí 24 dnů od data jejího vystavení</w:t>
      </w:r>
      <w:r>
        <w:t xml:space="preserve"> prodávajícím</w:t>
      </w:r>
      <w:r w:rsidRPr="00D73CD0">
        <w:t xml:space="preserve"> za předpokladu jejího doručení kupujícímu do 3 dnů od data vystavení. V případě pozdějšího doručení faktury kupujícímu činí </w:t>
      </w:r>
      <w:r>
        <w:t>lhůta</w:t>
      </w:r>
      <w:r w:rsidRPr="00D73CD0">
        <w:t xml:space="preserve"> splatnosti faktury 21 dnů od d</w:t>
      </w:r>
      <w:r>
        <w:t>ata</w:t>
      </w:r>
      <w:r w:rsidRPr="00D73CD0">
        <w:t xml:space="preserv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p>
    <w:p w14:paraId="4654FA26" w14:textId="6A50031B" w:rsidR="007647B5" w:rsidRDefault="00AB14FE" w:rsidP="00855AA4">
      <w:pPr>
        <w:pStyle w:val="ListNumber-ContractCzechRadio"/>
        <w:tabs>
          <w:tab w:val="clear" w:pos="5925"/>
          <w:tab w:val="left" w:pos="284"/>
        </w:tabs>
        <w:ind w:left="284" w:hanging="284"/>
        <w:jc w:val="both"/>
      </w:pPr>
      <w:r>
        <w:t>Faktur</w:t>
      </w:r>
      <w:r w:rsidR="001A7330">
        <w:t>a</w:t>
      </w:r>
      <w:r>
        <w:t xml:space="preserve"> musí obsahovat označení této dílčí smlouvy. Součástí faktury budou jako jej</w:t>
      </w:r>
      <w:r w:rsidR="001A7330">
        <w:t>í</w:t>
      </w:r>
      <w:r>
        <w:t xml:space="preserve"> přílohy následující dokumenty: (1) seznam, v němž budou podrobně rozvedeny jednotlivé fakturované položky vč. uvedení ceny každé položky a (2) kopie protokolu o odevzdání potvrzeného oprávněnými zástupci smluvních stran.</w:t>
      </w:r>
    </w:p>
    <w:p w14:paraId="450D5BD8" w14:textId="77777777" w:rsidR="00B13875" w:rsidRPr="00D73CD0" w:rsidRDefault="00AB14FE" w:rsidP="00806CC4">
      <w:pPr>
        <w:pStyle w:val="ListNumber-ContractCzechRadio"/>
        <w:tabs>
          <w:tab w:val="clear" w:pos="4990"/>
          <w:tab w:val="clear" w:pos="5925"/>
          <w:tab w:val="left" w:pos="142"/>
          <w:tab w:val="left" w:pos="284"/>
        </w:tabs>
        <w:ind w:left="284" w:hanging="284"/>
        <w:jc w:val="both"/>
      </w:pPr>
      <w:r w:rsidRPr="00D73CD0">
        <w:t xml:space="preserve">Faktura musí mít veškeré náležitosti dle platných právních předpisů </w:t>
      </w:r>
      <w:r w:rsidR="007647B5">
        <w:t>a dle této smlouvy</w:t>
      </w:r>
      <w:r w:rsidRPr="00D73CD0">
        <w:t xml:space="preserve">. V případě, že faktura neobsahuje tyto náležitosti nebo obsahuje nesprávné údaje, je kupující oprávněn fakturu vrátit prodávajícímu a ten je povinen vystavit fakturu novou nebo ji opravit. Po tuto dobu </w:t>
      </w:r>
      <w:r>
        <w:t>lhůta</w:t>
      </w:r>
      <w:r w:rsidRPr="00D73CD0">
        <w:t xml:space="preserve"> splatnosti neběží a začíná plynout </w:t>
      </w:r>
      <w:r>
        <w:t>od počátku</w:t>
      </w:r>
      <w:r w:rsidRPr="00D73CD0">
        <w:t xml:space="preserve"> okamžikem doručení nové nebo opravené faktury kupujícímu.</w:t>
      </w:r>
    </w:p>
    <w:p w14:paraId="2C8957B8" w14:textId="3F6F0301" w:rsidR="00B13875" w:rsidRPr="00D73CD0" w:rsidRDefault="00AB14FE" w:rsidP="00806CC4">
      <w:pPr>
        <w:pStyle w:val="ListNumber-ContractCzechRadio"/>
        <w:tabs>
          <w:tab w:val="clear" w:pos="4990"/>
          <w:tab w:val="clear" w:pos="5925"/>
          <w:tab w:val="left" w:pos="142"/>
          <w:tab w:val="left" w:pos="284"/>
        </w:tabs>
        <w:ind w:left="284" w:hanging="284"/>
        <w:jc w:val="both"/>
      </w:pPr>
      <w:r>
        <w:t>Prodávající jako p</w:t>
      </w:r>
      <w:r w:rsidRPr="00D73CD0">
        <w:t xml:space="preserve">oskytovatel zdanitelného plnění prohlašuje, že není v souladu s § </w:t>
      </w:r>
      <w:proofErr w:type="gramStart"/>
      <w:r w:rsidRPr="00D73CD0">
        <w:t>106a</w:t>
      </w:r>
      <w:proofErr w:type="gramEnd"/>
      <w:r>
        <w:t xml:space="preserve"> ZDPH</w:t>
      </w:r>
      <w:r w:rsidRPr="00D73CD0">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BF6F70D" w14:textId="77777777" w:rsidR="00D76884" w:rsidRPr="006D0812" w:rsidRDefault="00AB14FE" w:rsidP="00A14186">
      <w:pPr>
        <w:pStyle w:val="Heading-Number-ContractCzechRadio"/>
        <w:tabs>
          <w:tab w:val="clear" w:pos="4990"/>
          <w:tab w:val="left" w:pos="142"/>
        </w:tabs>
        <w:ind w:hanging="5061"/>
      </w:pPr>
      <w:r w:rsidRPr="006D0812">
        <w:t>Odevzdání a převzetí zboží</w:t>
      </w:r>
    </w:p>
    <w:p w14:paraId="3C7072F5" w14:textId="77777777" w:rsidR="00B13875" w:rsidRDefault="00AB14FE" w:rsidP="006772D6">
      <w:pPr>
        <w:pStyle w:val="ListNumber-ContractCzechRadio"/>
        <w:tabs>
          <w:tab w:val="clear" w:pos="4990"/>
          <w:tab w:val="left" w:pos="142"/>
        </w:tabs>
        <w:ind w:left="284" w:hanging="284"/>
        <w:jc w:val="both"/>
      </w:pPr>
      <w:r w:rsidRPr="00D73CD0">
        <w:t>Smluvní strany potvrdí odevzdání zboží v ujednaném množství, jakosti a provedení podpisem protokolu o odevzdání</w:t>
      </w:r>
      <w:r>
        <w:t xml:space="preserve"> zboží</w:t>
      </w:r>
      <w:r w:rsidRPr="00D73CD0">
        <w:t xml:space="preserve"> (dále jen „</w:t>
      </w:r>
      <w:r w:rsidRPr="00A1573B">
        <w:rPr>
          <w:b/>
        </w:rPr>
        <w:t>protokol o odevzdání</w:t>
      </w:r>
      <w:r w:rsidRPr="00D73CD0">
        <w:t xml:space="preserve">“), jehož kopie musí být </w:t>
      </w:r>
      <w:r>
        <w:t>přílohou</w:t>
      </w:r>
      <w:r w:rsidRPr="00D73CD0">
        <w:t xml:space="preserve"> faktury. Kupující je oprávněn odmítnout převzetí zboží (či jednotlivého kusu</w:t>
      </w:r>
      <w:r>
        <w:t xml:space="preserve"> zboží</w:t>
      </w:r>
      <w:r w:rsidRPr="00D73CD0">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w:t>
      </w:r>
      <w:r w:rsidR="007647B5">
        <w:t xml:space="preserve"> a</w:t>
      </w:r>
      <w:r>
        <w:t xml:space="preserve"> </w:t>
      </w:r>
      <w:r w:rsidRPr="00D73CD0">
        <w:t>provedení) dle této smlouvy.</w:t>
      </w:r>
      <w:r w:rsidRPr="00600212">
        <w:t xml:space="preserve"> </w:t>
      </w:r>
      <w:r>
        <w:t>Rozhodným je podpis protokolu o odevzdání bez vad a nedodělků oprávněnými zástupci obou smluvních stran.</w:t>
      </w:r>
    </w:p>
    <w:p w14:paraId="40F6F48D" w14:textId="77777777" w:rsidR="007647B5" w:rsidRPr="00D73CD0" w:rsidRDefault="00AB14FE" w:rsidP="007647B5">
      <w:pPr>
        <w:pStyle w:val="ListNumber-ContractCzechRadio"/>
        <w:tabs>
          <w:tab w:val="clear" w:pos="4054"/>
          <w:tab w:val="clear" w:pos="4990"/>
          <w:tab w:val="clear" w:pos="5925"/>
          <w:tab w:val="left" w:pos="142"/>
          <w:tab w:val="left" w:pos="3261"/>
        </w:tabs>
        <w:ind w:left="284" w:hanging="284"/>
        <w:jc w:val="both"/>
      </w:pPr>
      <w:r w:rsidRPr="00D73CD0">
        <w:t xml:space="preserve">Odevzdáním zboží je současné splnění následujících podmínek: </w:t>
      </w:r>
    </w:p>
    <w:p w14:paraId="5D108D01" w14:textId="77777777" w:rsidR="007647B5" w:rsidRDefault="00AB14FE" w:rsidP="007647B5">
      <w:pPr>
        <w:pStyle w:val="ListLetter-ContractCzechRadio"/>
        <w:tabs>
          <w:tab w:val="clear" w:pos="4990"/>
          <w:tab w:val="left" w:pos="142"/>
        </w:tabs>
        <w:ind w:hanging="6075"/>
        <w:jc w:val="both"/>
      </w:pPr>
      <w:r w:rsidRPr="00D73CD0">
        <w:t>umožnění kupujícímu nakládat se zbožím v místě plnění podle této smlouvy;</w:t>
      </w:r>
    </w:p>
    <w:p w14:paraId="5EFE39A6" w14:textId="03C2F657" w:rsidR="007647B5" w:rsidRDefault="00AB14FE" w:rsidP="007647B5">
      <w:pPr>
        <w:pStyle w:val="ListLetter-ContractCzechRadio"/>
        <w:tabs>
          <w:tab w:val="clear" w:pos="4990"/>
          <w:tab w:val="left" w:pos="142"/>
        </w:tabs>
        <w:ind w:hanging="6075"/>
        <w:jc w:val="both"/>
      </w:pPr>
      <w:r w:rsidRPr="00D73CD0">
        <w:t>faktické předání zboží kupujícímu (vč. kompletní dokumentace);</w:t>
      </w:r>
    </w:p>
    <w:p w14:paraId="59F690C9" w14:textId="19C6F3AE" w:rsidR="0044456F" w:rsidRDefault="0044456F" w:rsidP="00855AA4">
      <w:pPr>
        <w:pStyle w:val="ListLetter-ContractCzechRadio"/>
        <w:tabs>
          <w:tab w:val="clear" w:pos="4990"/>
          <w:tab w:val="left" w:pos="142"/>
        </w:tabs>
        <w:ind w:hanging="6075"/>
        <w:jc w:val="both"/>
      </w:pPr>
      <w:r>
        <w:t>instalace zboží v objektu kupujícího</w:t>
      </w:r>
      <w:r w:rsidR="005F5122">
        <w:t>;</w:t>
      </w:r>
    </w:p>
    <w:p w14:paraId="631D560B" w14:textId="77777777" w:rsidR="007647B5" w:rsidRPr="00D73CD0" w:rsidRDefault="00AB14FE" w:rsidP="00855AA4">
      <w:pPr>
        <w:pStyle w:val="ListLetter-ContractCzechRadio"/>
        <w:tabs>
          <w:tab w:val="clear" w:pos="4990"/>
          <w:tab w:val="left" w:pos="142"/>
        </w:tabs>
        <w:ind w:hanging="6075"/>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777ADAD4" w14:textId="77777777" w:rsidR="00401352" w:rsidRPr="006D0812" w:rsidRDefault="00AB14FE" w:rsidP="00A14186">
      <w:pPr>
        <w:pStyle w:val="Heading-Number-ContractCzechRadio"/>
        <w:tabs>
          <w:tab w:val="clear" w:pos="4990"/>
          <w:tab w:val="left" w:pos="142"/>
        </w:tabs>
        <w:ind w:hanging="5061"/>
      </w:pPr>
      <w:r w:rsidRPr="006D0812">
        <w:lastRenderedPageBreak/>
        <w:t>Vlastnické právo, přechod nebezpečí škody</w:t>
      </w:r>
    </w:p>
    <w:p w14:paraId="3F29FA5E" w14:textId="77777777" w:rsidR="00A1573B" w:rsidRDefault="00AB14FE" w:rsidP="006772D6">
      <w:pPr>
        <w:pStyle w:val="ListNumber-ContractCzechRadio"/>
        <w:tabs>
          <w:tab w:val="clear" w:pos="4054"/>
          <w:tab w:val="clear" w:pos="4990"/>
          <w:tab w:val="clear" w:pos="5925"/>
          <w:tab w:val="left" w:pos="142"/>
          <w:tab w:val="left" w:pos="3261"/>
        </w:tabs>
        <w:ind w:left="284" w:hanging="284"/>
        <w:jc w:val="both"/>
      </w:pPr>
      <w:r w:rsidRPr="00D73CD0">
        <w:t xml:space="preserve">Smluvní strany se dohodly na tom, že k převodu vlastnického práva ke zboží dochází z prodávajícího na kupujícího okamžikem odevzdání zboží kupujícímu </w:t>
      </w:r>
      <w:r w:rsidR="0044456F">
        <w:t xml:space="preserve">dle této smlouvy </w:t>
      </w:r>
      <w:r w:rsidRPr="00D73CD0">
        <w:t xml:space="preserve">(tj. zástupci pro věcná jednání dle této smlouvy nebo jiné prokazatelně pověřené osobě). </w:t>
      </w:r>
    </w:p>
    <w:p w14:paraId="4876ABA9" w14:textId="77777777" w:rsidR="00A1573B" w:rsidRDefault="00AB14FE" w:rsidP="006772D6">
      <w:pPr>
        <w:pStyle w:val="ListNumber-ContractCzechRadio"/>
        <w:tabs>
          <w:tab w:val="clear" w:pos="4990"/>
          <w:tab w:val="clear" w:pos="5925"/>
          <w:tab w:val="left" w:pos="142"/>
        </w:tabs>
        <w:ind w:left="284" w:hanging="284"/>
        <w:jc w:val="both"/>
      </w:pPr>
      <w:r w:rsidRPr="00D73CD0">
        <w:t>Smluvní strany se dále dohodly na tom, že nebezpečí škody na zboží přechází z prodávajícího na kupujícího současně s nabytím vlastnického práva ke zboží dle předchozího odstavce tohoto článku smlouvy.</w:t>
      </w:r>
    </w:p>
    <w:p w14:paraId="0BA43F20" w14:textId="77777777" w:rsidR="00401352" w:rsidRPr="006D0812" w:rsidRDefault="00AB14FE" w:rsidP="006772D6">
      <w:pPr>
        <w:pStyle w:val="Heading-Number-ContractCzechRadio"/>
        <w:ind w:hanging="5061"/>
      </w:pPr>
      <w:r>
        <w:t>Záruka za jakost a odpovědnost za vady</w:t>
      </w:r>
    </w:p>
    <w:p w14:paraId="70BE511D" w14:textId="26ACDA0F" w:rsidR="00A1573B" w:rsidRDefault="00AB14FE" w:rsidP="0044456F">
      <w:pPr>
        <w:pStyle w:val="ListNumber-ContractCzechRadio"/>
        <w:numPr>
          <w:ilvl w:val="1"/>
          <w:numId w:val="3"/>
        </w:numPr>
        <w:jc w:val="both"/>
      </w:pPr>
      <w:r w:rsidRPr="00AD24AE">
        <w:t xml:space="preserve"> </w:t>
      </w:r>
      <w:r w:rsidRPr="006D0812">
        <w:t xml:space="preserve">Prodávající prohlašuje, že zboží odevzdané </w:t>
      </w:r>
      <w:r>
        <w:t xml:space="preserve">dle této smlouvy </w:t>
      </w:r>
      <w:r w:rsidRPr="000B7CB2">
        <w:t>(včetně jeho jednotlivých součástek a veškerého příslušenství)</w:t>
      </w:r>
      <w:r>
        <w:t xml:space="preserve"> </w:t>
      </w:r>
      <w:r w:rsidRPr="006D0812">
        <w:t>je nové, nepoužívané, bez faktických a právních vad a odpovídá této smlouvě a platným právním předpisům.</w:t>
      </w:r>
    </w:p>
    <w:p w14:paraId="503AC54A" w14:textId="50362E11" w:rsidR="00A1573B" w:rsidRDefault="00AB14FE" w:rsidP="006772D6">
      <w:pPr>
        <w:pStyle w:val="ListNumber-ContractCzechRadio"/>
        <w:tabs>
          <w:tab w:val="clear" w:pos="4990"/>
          <w:tab w:val="clear" w:pos="5925"/>
          <w:tab w:val="left" w:pos="142"/>
          <w:tab w:val="left" w:pos="284"/>
        </w:tabs>
        <w:ind w:left="284" w:hanging="284"/>
        <w:jc w:val="both"/>
      </w:pPr>
      <w:r w:rsidRPr="006D0812">
        <w:t>Prodávající poskytuje na zboží záruku za jakost v </w:t>
      </w:r>
      <w:r w:rsidRPr="00E42158">
        <w:t xml:space="preserve">délce </w:t>
      </w:r>
      <w:r>
        <w:rPr>
          <w:rFonts w:cs="Arial"/>
          <w:b/>
          <w:szCs w:val="20"/>
        </w:rPr>
        <w:t>24</w:t>
      </w:r>
      <w:r w:rsidRPr="00860E1C">
        <w:rPr>
          <w:b/>
        </w:rPr>
        <w:t xml:space="preserve"> měsíců</w:t>
      </w:r>
      <w:r w:rsidRPr="006D0812">
        <w:t>. Záruční 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r w:rsidR="00AE1032" w:rsidRPr="006D0812">
        <w:t>.</w:t>
      </w:r>
    </w:p>
    <w:p w14:paraId="5B55BBCB" w14:textId="06B536BB" w:rsidR="0084783D" w:rsidRDefault="00AB14FE" w:rsidP="005B7691">
      <w:pPr>
        <w:pStyle w:val="ListNumber-ContractCzechRadio"/>
        <w:tabs>
          <w:tab w:val="clear" w:pos="4990"/>
          <w:tab w:val="clear" w:pos="5925"/>
          <w:tab w:val="left" w:pos="142"/>
          <w:tab w:val="left" w:pos="284"/>
        </w:tabs>
        <w:ind w:left="284" w:hanging="284"/>
        <w:jc w:val="both"/>
      </w:pPr>
      <w:r w:rsidRPr="006D0812">
        <w:t xml:space="preserve">Prodávající je povinen po dobu záruční doby bezplatně odstranit vadu </w:t>
      </w:r>
      <w:r>
        <w:t xml:space="preserve">zboží </w:t>
      </w:r>
      <w:r w:rsidRPr="006D0812">
        <w:t xml:space="preserve">dodáním nového zboží nebo dodáním chybějícího zboží nebo vadu zboží bezplatně odstranit její opravou dle povahy vady, která se na zboží objeví, a to nejpozději do </w:t>
      </w:r>
      <w:r>
        <w:t>10</w:t>
      </w:r>
      <w:r w:rsidRPr="006D0812">
        <w:t xml:space="preserve"> dní od jejího </w:t>
      </w:r>
      <w:r>
        <w:t>písemného oznámení</w:t>
      </w:r>
      <w:r w:rsidRPr="006D0812">
        <w:t xml:space="preserve">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zboží odstraní sám na náklady prodávajícího, je prodávající povinen</w:t>
      </w:r>
      <w:r w:rsidRPr="006D0812">
        <w:t xml:space="preserve"> </w:t>
      </w:r>
      <w:r>
        <w:t>tyto náklady kupujícímu neprodleně uhradit</w:t>
      </w:r>
      <w:r w:rsidR="0084783D" w:rsidRPr="00592602">
        <w:rPr>
          <w:rFonts w:cs="Arial"/>
          <w:szCs w:val="20"/>
        </w:rPr>
        <w:t>.</w:t>
      </w:r>
    </w:p>
    <w:p w14:paraId="031248F8" w14:textId="77777777" w:rsidR="00A1573B" w:rsidRDefault="00AB14FE" w:rsidP="006772D6">
      <w:pPr>
        <w:pStyle w:val="ListNumber-ContractCzechRadio"/>
        <w:tabs>
          <w:tab w:val="clear" w:pos="4990"/>
          <w:tab w:val="clear" w:pos="5925"/>
          <w:tab w:val="left" w:pos="142"/>
          <w:tab w:val="left" w:pos="284"/>
        </w:tabs>
        <w:ind w:left="284" w:hanging="284"/>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F860CFC" w14:textId="77777777" w:rsidR="00A1573B" w:rsidRDefault="00AB14FE" w:rsidP="006772D6">
      <w:pPr>
        <w:pStyle w:val="ListNumber-ContractCzechRadio"/>
        <w:tabs>
          <w:tab w:val="clear" w:pos="4990"/>
          <w:tab w:val="clear" w:pos="5925"/>
          <w:tab w:val="left" w:pos="142"/>
          <w:tab w:val="left" w:pos="284"/>
        </w:tabs>
        <w:ind w:left="284" w:hanging="284"/>
        <w:jc w:val="both"/>
      </w:pPr>
      <w:r w:rsidRPr="00D73CD0">
        <w:t xml:space="preserve">Výše uvedená ustanovení </w:t>
      </w:r>
      <w:r>
        <w:t>tohoto článku</w:t>
      </w:r>
      <w:r w:rsidRPr="00D73CD0">
        <w:t xml:space="preserve"> smlouvy se přiměřeně použijí i na vady</w:t>
      </w:r>
      <w:r>
        <w:t xml:space="preserve"> dokumentace či</w:t>
      </w:r>
      <w:r w:rsidRPr="00D73CD0">
        <w:t xml:space="preserve"> dokladů</w:t>
      </w:r>
      <w:r>
        <w:t xml:space="preserve"> ke zboží</w:t>
      </w:r>
      <w:r w:rsidRPr="00D73CD0">
        <w:t>, nutných pro</w:t>
      </w:r>
      <w:r>
        <w:t xml:space="preserve"> jeho</w:t>
      </w:r>
      <w:r w:rsidRPr="00D73CD0">
        <w:t xml:space="preserve"> užívání zboží.</w:t>
      </w:r>
    </w:p>
    <w:p w14:paraId="7F54C0AF" w14:textId="5D495462" w:rsidR="0044456F" w:rsidRPr="00D73CD0" w:rsidRDefault="00AB14FE" w:rsidP="006772D6">
      <w:pPr>
        <w:pStyle w:val="ListNumber-ContractCzechRadio"/>
        <w:tabs>
          <w:tab w:val="clear" w:pos="4990"/>
          <w:tab w:val="clear" w:pos="5925"/>
          <w:tab w:val="left" w:pos="142"/>
          <w:tab w:val="left" w:pos="284"/>
        </w:tabs>
        <w:ind w:left="284" w:hanging="284"/>
        <w:jc w:val="both"/>
      </w:pPr>
      <w:r>
        <w:t>Prodávající je povinen uhradit kupujícímu náklady vzniklé při uplatnění jeho práv a nároků z odpovědnosti za vady.</w:t>
      </w:r>
    </w:p>
    <w:p w14:paraId="7170E3D2" w14:textId="77777777" w:rsidR="00F379FE" w:rsidRPr="0044456F" w:rsidRDefault="0044456F" w:rsidP="005F5122">
      <w:pPr>
        <w:pStyle w:val="Heading-Number-ContractCzechRadio"/>
        <w:ind w:hanging="5061"/>
      </w:pPr>
      <w:r>
        <w:lastRenderedPageBreak/>
        <w:t xml:space="preserve"> </w:t>
      </w:r>
      <w:r w:rsidR="00AB14FE" w:rsidRPr="0044456F">
        <w:t>Práva a povinnosti smluvních stran</w:t>
      </w:r>
    </w:p>
    <w:p w14:paraId="12E0DF03" w14:textId="77777777" w:rsidR="00F379FE" w:rsidRPr="00BD49D8" w:rsidRDefault="00AB14FE" w:rsidP="00F379FE">
      <w:pPr>
        <w:pStyle w:val="Heading-Number-ContractCzechRadio"/>
        <w:numPr>
          <w:ilvl w:val="0"/>
          <w:numId w:val="15"/>
        </w:numPr>
        <w:jc w:val="both"/>
        <w:rPr>
          <w:b w:val="0"/>
          <w:color w:val="auto"/>
          <w:szCs w:val="20"/>
        </w:rPr>
      </w:pPr>
      <w:r w:rsidRPr="00BD49D8">
        <w:rPr>
          <w:b w:val="0"/>
          <w:color w:val="auto"/>
          <w:szCs w:val="20"/>
        </w:rPr>
        <w:t xml:space="preserve"> Prodávající si při poskytování plnění bude počínat s náležitou odbornou péčí, v souladu s obecně závaznými právními předpisy a normami, dle pokyn</w:t>
      </w:r>
      <w:r w:rsidR="00150AC1" w:rsidRPr="00BD49D8">
        <w:rPr>
          <w:b w:val="0"/>
          <w:color w:val="auto"/>
          <w:szCs w:val="20"/>
        </w:rPr>
        <w:t>ů a doporučení výrobců zařízení a</w:t>
      </w:r>
      <w:r w:rsidRPr="00BD49D8">
        <w:rPr>
          <w:b w:val="0"/>
          <w:color w:val="auto"/>
          <w:szCs w:val="20"/>
        </w:rPr>
        <w:t xml:space="preserve"> v souladu s </w:t>
      </w:r>
      <w:r w:rsidR="00B4185E" w:rsidRPr="00BD49D8">
        <w:rPr>
          <w:b w:val="0"/>
          <w:color w:val="auto"/>
          <w:szCs w:val="20"/>
        </w:rPr>
        <w:t>touto</w:t>
      </w:r>
      <w:r w:rsidRPr="00BD49D8">
        <w:rPr>
          <w:b w:val="0"/>
          <w:color w:val="auto"/>
          <w:szCs w:val="20"/>
        </w:rPr>
        <w:t xml:space="preserve"> smlouvou. Dále je povinen nejednat v rozporu s oprávněnými zájmy </w:t>
      </w:r>
      <w:r w:rsidR="00B4185E" w:rsidRPr="00BD49D8">
        <w:rPr>
          <w:b w:val="0"/>
          <w:color w:val="auto"/>
          <w:szCs w:val="20"/>
        </w:rPr>
        <w:t xml:space="preserve">kupujícího </w:t>
      </w:r>
      <w:r w:rsidRPr="00BD49D8">
        <w:rPr>
          <w:b w:val="0"/>
          <w:color w:val="auto"/>
          <w:szCs w:val="20"/>
        </w:rPr>
        <w:t xml:space="preserve">a zdržet se veškerého jednání, které by mohlo </w:t>
      </w:r>
      <w:r w:rsidR="00B4185E" w:rsidRPr="00BD49D8">
        <w:rPr>
          <w:b w:val="0"/>
          <w:color w:val="auto"/>
          <w:szCs w:val="20"/>
        </w:rPr>
        <w:t xml:space="preserve">kupujícího </w:t>
      </w:r>
      <w:r w:rsidRPr="00BD49D8">
        <w:rPr>
          <w:b w:val="0"/>
          <w:color w:val="auto"/>
          <w:szCs w:val="20"/>
        </w:rPr>
        <w:t>jakýmkoliv způsobem poškodit.</w:t>
      </w:r>
    </w:p>
    <w:p w14:paraId="57D822F9" w14:textId="77777777" w:rsidR="00A1573B" w:rsidRPr="00BD49D8" w:rsidRDefault="00AB14FE">
      <w:pPr>
        <w:pStyle w:val="Heading-Number-ContractCzechRadio"/>
        <w:numPr>
          <w:ilvl w:val="0"/>
          <w:numId w:val="15"/>
        </w:numPr>
        <w:jc w:val="both"/>
        <w:rPr>
          <w:b w:val="0"/>
          <w:color w:val="auto"/>
          <w:szCs w:val="20"/>
        </w:rPr>
      </w:pPr>
      <w:r w:rsidRPr="00BD49D8">
        <w:rPr>
          <w:b w:val="0"/>
          <w:color w:val="auto"/>
          <w:szCs w:val="20"/>
        </w:rPr>
        <w:t xml:space="preserve"> Prodávající bude poskytovat plnění osobně. Prodávající je povinen zajistit, aby všechny osoby podílející se na plnění pro kupujícího, které jsou v pracovním nebo jiném obdobném poměru k </w:t>
      </w:r>
      <w:r w:rsidR="0084783D" w:rsidRPr="00BD49D8">
        <w:rPr>
          <w:b w:val="0"/>
          <w:color w:val="auto"/>
          <w:szCs w:val="20"/>
        </w:rPr>
        <w:t xml:space="preserve">prodávajícímu </w:t>
      </w:r>
      <w:r w:rsidRPr="00BD49D8">
        <w:rPr>
          <w:b w:val="0"/>
          <w:color w:val="auto"/>
          <w:szCs w:val="20"/>
        </w:rPr>
        <w:t xml:space="preserve">nebo jsou k prodávajícímu ve smluvním vztahu, se řídily vždy </w:t>
      </w:r>
      <w:r w:rsidR="0084783D" w:rsidRPr="00BD49D8">
        <w:rPr>
          <w:b w:val="0"/>
          <w:color w:val="auto"/>
          <w:szCs w:val="20"/>
        </w:rPr>
        <w:t>touto</w:t>
      </w:r>
      <w:r w:rsidRPr="00BD49D8">
        <w:rPr>
          <w:b w:val="0"/>
          <w:color w:val="auto"/>
          <w:szCs w:val="20"/>
        </w:rPr>
        <w:t xml:space="preserve"> smlouvou. Poruší-li taková osoba jakékoliv ustanovení </w:t>
      </w:r>
      <w:r w:rsidR="0084783D" w:rsidRPr="00BD49D8">
        <w:rPr>
          <w:b w:val="0"/>
          <w:color w:val="auto"/>
          <w:szCs w:val="20"/>
        </w:rPr>
        <w:t>této</w:t>
      </w:r>
      <w:r w:rsidRPr="00BD49D8">
        <w:rPr>
          <w:b w:val="0"/>
          <w:color w:val="auto"/>
          <w:szCs w:val="20"/>
        </w:rPr>
        <w:t xml:space="preserve"> smlouvy, bude se na to hledět, jako by porušení způsobil sám </w:t>
      </w:r>
      <w:r w:rsidR="0084783D" w:rsidRPr="00BD49D8">
        <w:rPr>
          <w:b w:val="0"/>
          <w:color w:val="auto"/>
          <w:szCs w:val="20"/>
        </w:rPr>
        <w:t>prodávající</w:t>
      </w:r>
      <w:r w:rsidRPr="00BD49D8">
        <w:rPr>
          <w:b w:val="0"/>
          <w:color w:val="auto"/>
          <w:szCs w:val="20"/>
        </w:rPr>
        <w:t xml:space="preserve"> </w:t>
      </w:r>
    </w:p>
    <w:p w14:paraId="19C27CBB" w14:textId="77777777" w:rsidR="0084783D" w:rsidRPr="00BD49D8" w:rsidRDefault="00AB14FE" w:rsidP="0084783D">
      <w:pPr>
        <w:pStyle w:val="Heading-Number-ContractCzechRadio"/>
        <w:numPr>
          <w:ilvl w:val="0"/>
          <w:numId w:val="15"/>
        </w:numPr>
        <w:tabs>
          <w:tab w:val="clear" w:pos="312"/>
          <w:tab w:val="left" w:pos="426"/>
        </w:tabs>
        <w:jc w:val="both"/>
        <w:rPr>
          <w:color w:val="auto"/>
        </w:rPr>
      </w:pPr>
      <w:r w:rsidRPr="00BD49D8">
        <w:rPr>
          <w:b w:val="0"/>
          <w:color w:val="auto"/>
          <w:szCs w:val="20"/>
        </w:rPr>
        <w:t>Prodávající</w:t>
      </w:r>
      <w:r w:rsidRPr="00BD49D8">
        <w:rPr>
          <w:b w:val="0"/>
          <w:color w:val="auto"/>
        </w:rPr>
        <w:t xml:space="preserve"> je povinen zajistit realizaci plnění prostřednictvím osob, kterými v zadávacím řízení k veřejné zakázce prokázal kvalifikaci. V případě potřeby výměny některé z těchto osob je prodávající povinen o tom písemně informovat kupujícího a současně zajistit, aby nová osoba splňovala kvalifikaci v min. rozsahu dle zadávacích podmínek veřejné zakázky. Na písemnou žádost kupujícího je prodávající povinen k tomu doložit odpovídající doklady a dokumenty (zejm. platná </w:t>
      </w:r>
      <w:proofErr w:type="gramStart"/>
      <w:r w:rsidRPr="00BD49D8">
        <w:rPr>
          <w:b w:val="0"/>
          <w:color w:val="auto"/>
        </w:rPr>
        <w:t>osvědčení,</w:t>
      </w:r>
      <w:proofErr w:type="gramEnd"/>
      <w:r w:rsidRPr="00BD49D8">
        <w:rPr>
          <w:b w:val="0"/>
          <w:color w:val="auto"/>
        </w:rPr>
        <w:t xml:space="preserve"> apod.).</w:t>
      </w:r>
      <w:r w:rsidRPr="00BD49D8">
        <w:rPr>
          <w:color w:val="auto"/>
        </w:rPr>
        <w:t xml:space="preserve"> </w:t>
      </w:r>
    </w:p>
    <w:p w14:paraId="5537D658" w14:textId="77777777" w:rsidR="0084783D" w:rsidRPr="00BD49D8" w:rsidRDefault="00AB14FE" w:rsidP="0084783D">
      <w:pPr>
        <w:pStyle w:val="Heading-Number-ContractCzechRadio"/>
        <w:numPr>
          <w:ilvl w:val="0"/>
          <w:numId w:val="15"/>
        </w:numPr>
        <w:tabs>
          <w:tab w:val="clear" w:pos="312"/>
          <w:tab w:val="left" w:pos="426"/>
        </w:tabs>
        <w:jc w:val="both"/>
        <w:rPr>
          <w:b w:val="0"/>
          <w:color w:val="auto"/>
        </w:rPr>
      </w:pPr>
      <w:r w:rsidRPr="00BD49D8">
        <w:rPr>
          <w:b w:val="0"/>
          <w:color w:val="auto"/>
        </w:rPr>
        <w:t xml:space="preserve">V případě, kdy osoba podílející se na realizaci plnění vykazuje nedostatečné znalosti a schopnosti ve vztahu k předmětu plnění, přestože splňuje kupujícím požadovanou kvalifikaci, je kupující oprávněn neumožnit realizaci plnění takovou osobou a vyžadovat zajištění její výměny prodávajícím bez zbytečného odkladu. </w:t>
      </w:r>
    </w:p>
    <w:p w14:paraId="5A26C196" w14:textId="77777777" w:rsidR="0084783D" w:rsidRPr="00BD49D8" w:rsidRDefault="00AB14FE" w:rsidP="0084783D">
      <w:pPr>
        <w:pStyle w:val="Heading-Number-ContractCzechRadio"/>
        <w:numPr>
          <w:ilvl w:val="0"/>
          <w:numId w:val="15"/>
        </w:numPr>
        <w:tabs>
          <w:tab w:val="clear" w:pos="312"/>
          <w:tab w:val="left" w:pos="426"/>
        </w:tabs>
        <w:jc w:val="both"/>
        <w:rPr>
          <w:b w:val="0"/>
          <w:color w:val="auto"/>
        </w:rPr>
      </w:pPr>
      <w:r w:rsidRPr="00BD49D8">
        <w:rPr>
          <w:b w:val="0"/>
          <w:color w:val="auto"/>
        </w:rPr>
        <w:t>Prodávající je povinen za účelem řádné realizace plnění zajistit, aby se na realizaci plnění podílel poddodavatel, prostřednictvím kterého prodávající v rámci zadávacího řízení veřejné zakázky prokázal kvalifikaci, a který se zavázal k poskytování plnění odpovídající části kvalifikace, kterou za prodávajícího prokázal. V případě potřeby změny takového poddodavatele je prodávající povinen o tom písemně informovat kupujícího a současně zajistit, aby při takové změně poddodavatele byly stále splněny min. kritéria kvalifikace dle zadávacích podmínek veřejné zakázky. Na písemnou žádost kupujícího je prodávající povinen k tomu doložit odpovídající doklady a dokumenty.</w:t>
      </w:r>
    </w:p>
    <w:p w14:paraId="1BDD8C9C" w14:textId="20D3175B" w:rsidR="008A42DE" w:rsidRPr="00BD49D8" w:rsidRDefault="00AB14FE">
      <w:pPr>
        <w:pStyle w:val="Heading-Number-ContractCzechRadio"/>
        <w:numPr>
          <w:ilvl w:val="0"/>
          <w:numId w:val="15"/>
        </w:numPr>
        <w:jc w:val="both"/>
        <w:rPr>
          <w:b w:val="0"/>
          <w:color w:val="auto"/>
          <w:szCs w:val="20"/>
        </w:rPr>
      </w:pPr>
      <w:r w:rsidRPr="00BD49D8">
        <w:rPr>
          <w:b w:val="0"/>
          <w:color w:val="auto"/>
          <w:szCs w:val="20"/>
        </w:rPr>
        <w:t>Prodávající zajistí vybavení svých pracovníků odpovídajícím</w:t>
      </w:r>
      <w:r w:rsidR="001A7330">
        <w:rPr>
          <w:b w:val="0"/>
          <w:color w:val="auto"/>
          <w:szCs w:val="20"/>
        </w:rPr>
        <w:t>i</w:t>
      </w:r>
      <w:r w:rsidRPr="00BD49D8">
        <w:rPr>
          <w:b w:val="0"/>
          <w:color w:val="auto"/>
          <w:szCs w:val="20"/>
        </w:rPr>
        <w:t xml:space="preserve"> pracovními a ochrannými pomůckami v souladu s platnými předpisy a jednotným pracovním oděvem vhodným pro danou činnost. </w:t>
      </w:r>
    </w:p>
    <w:p w14:paraId="1D67EC7B" w14:textId="77777777" w:rsidR="005E6E30" w:rsidRPr="00BD49D8" w:rsidRDefault="00AB14FE" w:rsidP="00150AC1">
      <w:pPr>
        <w:pStyle w:val="Heading-Number-ContractCzechRadio"/>
        <w:numPr>
          <w:ilvl w:val="0"/>
          <w:numId w:val="15"/>
        </w:numPr>
        <w:tabs>
          <w:tab w:val="clear" w:pos="0"/>
          <w:tab w:val="clear" w:pos="312"/>
          <w:tab w:val="left" w:pos="426"/>
        </w:tabs>
        <w:jc w:val="both"/>
        <w:rPr>
          <w:rFonts w:eastAsiaTheme="minorHAnsi" w:cs="Arial"/>
          <w:b w:val="0"/>
          <w:color w:val="auto"/>
        </w:rPr>
      </w:pPr>
      <w:r w:rsidRPr="00BD49D8">
        <w:rPr>
          <w:rFonts w:cs="Arial"/>
          <w:b w:val="0"/>
          <w:color w:val="auto"/>
          <w:szCs w:val="20"/>
        </w:rPr>
        <w:t xml:space="preserve">Prodávající se zavazuje na své náklady zajistit, aby </w:t>
      </w:r>
      <w:r w:rsidRPr="00BD49D8">
        <w:rPr>
          <w:rFonts w:cs="Arial"/>
          <w:b w:val="0"/>
          <w:color w:val="auto"/>
        </w:rPr>
        <w:t xml:space="preserve">při provádění montážních prací ve výškách a na střechách objektů kupujícího, práce prováděli technici či pracovníci proškolení k bezpečnému provádění prací ve výškách a současně způsobilí bezpečného provádění prací ve výškách, Dále </w:t>
      </w:r>
      <w:r w:rsidRPr="00BD49D8">
        <w:rPr>
          <w:rFonts w:cs="Arial"/>
          <w:b w:val="0"/>
          <w:color w:val="auto"/>
          <w:szCs w:val="20"/>
        </w:rPr>
        <w:t>se prodávající zavazuje na své náklady zajistit, aby</w:t>
      </w:r>
      <w:r w:rsidRPr="00BD49D8">
        <w:rPr>
          <w:rFonts w:cs="Arial"/>
          <w:b w:val="0"/>
          <w:color w:val="auto"/>
        </w:rPr>
        <w:t xml:space="preserve"> tam, kde je přístupný vhodný kotvící bod,</w:t>
      </w:r>
      <w:r w:rsidRPr="00BD49D8">
        <w:rPr>
          <w:rFonts w:cs="Arial"/>
          <w:b w:val="0"/>
          <w:color w:val="auto"/>
          <w:szCs w:val="20"/>
        </w:rPr>
        <w:t xml:space="preserve"> se</w:t>
      </w:r>
      <w:r w:rsidRPr="00BD49D8">
        <w:rPr>
          <w:rFonts w:cs="Arial"/>
          <w:b w:val="0"/>
          <w:color w:val="auto"/>
        </w:rPr>
        <w:t xml:space="preserve"> technici či pracovníci provádějící práce ve výškách při provádění těchto prací zajišťovali, a to pomocí vlastního lezeckého vybavení včetně úvazku a  lana.</w:t>
      </w:r>
    </w:p>
    <w:p w14:paraId="36E7D9D0" w14:textId="77777777" w:rsidR="008A42DE" w:rsidRPr="00BD49D8" w:rsidRDefault="00AB14FE">
      <w:pPr>
        <w:pStyle w:val="Heading-Number-ContractCzechRadio"/>
        <w:numPr>
          <w:ilvl w:val="0"/>
          <w:numId w:val="15"/>
        </w:numPr>
        <w:jc w:val="both"/>
        <w:rPr>
          <w:b w:val="0"/>
          <w:color w:val="auto"/>
          <w:szCs w:val="20"/>
        </w:rPr>
      </w:pPr>
      <w:r w:rsidRPr="00BD49D8">
        <w:rPr>
          <w:b w:val="0"/>
          <w:color w:val="auto"/>
          <w:szCs w:val="20"/>
        </w:rPr>
        <w:t xml:space="preserve"> Prodávající je povinen při realizaci dílčích dodávek používat pouze schválená a kalibrovaná diagnostická zařízení, měřicí přístroje a nářadí. </w:t>
      </w:r>
    </w:p>
    <w:p w14:paraId="779BE410" w14:textId="77777777" w:rsidR="005E6E30" w:rsidRPr="00BD49D8" w:rsidRDefault="00AB14FE" w:rsidP="005E6E30">
      <w:pPr>
        <w:pStyle w:val="Heading-Number-ContractCzechRadio"/>
        <w:numPr>
          <w:ilvl w:val="0"/>
          <w:numId w:val="15"/>
        </w:numPr>
        <w:jc w:val="both"/>
        <w:rPr>
          <w:rFonts w:cs="Arial"/>
          <w:b w:val="0"/>
          <w:color w:val="auto"/>
          <w:szCs w:val="20"/>
        </w:rPr>
      </w:pPr>
      <w:r w:rsidRPr="00BD49D8">
        <w:rPr>
          <w:rFonts w:cs="Arial"/>
          <w:b w:val="0"/>
          <w:color w:val="auto"/>
          <w:szCs w:val="20"/>
        </w:rPr>
        <w:t>Prodávající</w:t>
      </w:r>
      <w:r w:rsidRPr="00BD49D8">
        <w:rPr>
          <w:rFonts w:cs="Arial"/>
          <w:b w:val="0"/>
          <w:bCs/>
          <w:color w:val="auto"/>
        </w:rPr>
        <w:t xml:space="preserve"> bere na vědomí, že veškeré případné sváření je nutno provádět až po vystavení příslušného svářecího příkazu a při dodržení opatření uvedených ve svářecím příkaze. Vystavení svářecího příkazu zajišťuje pracovník kupujícího na základě předloženého svářecího průkazu a předchozího vyhodnocení rizika a dohodnutí konkrétního postupu se svářečem.</w:t>
      </w:r>
    </w:p>
    <w:p w14:paraId="32894268" w14:textId="77777777" w:rsidR="00F379FE" w:rsidRPr="00BD49D8" w:rsidRDefault="00AB14FE" w:rsidP="00F379FE">
      <w:pPr>
        <w:pStyle w:val="Heading-Number-ContractCzechRadio"/>
        <w:numPr>
          <w:ilvl w:val="0"/>
          <w:numId w:val="15"/>
        </w:numPr>
        <w:jc w:val="both"/>
        <w:rPr>
          <w:b w:val="0"/>
          <w:color w:val="auto"/>
          <w:szCs w:val="20"/>
        </w:rPr>
      </w:pPr>
      <w:r w:rsidRPr="00BD49D8">
        <w:rPr>
          <w:b w:val="0"/>
          <w:color w:val="auto"/>
          <w:szCs w:val="20"/>
        </w:rPr>
        <w:lastRenderedPageBreak/>
        <w:t xml:space="preserve"> Prodávající zajistí, aby před realizací veškerých prostupů či vrtů, a při instalaci klimatizačních jednotek a veškerých rozvodů či lišt prodávající provedl pomocí vhodného detektoru ověření, že v místě vrtání nejsou vedeny rozvody el. instalace a další rozvody, a tím předešel jejich případnému poškození. </w:t>
      </w:r>
    </w:p>
    <w:p w14:paraId="56C56EB7" w14:textId="77777777" w:rsidR="005E6E30" w:rsidRPr="00BD49D8" w:rsidRDefault="00AB14FE" w:rsidP="00855AA4">
      <w:pPr>
        <w:pStyle w:val="ListNumber-ContractCzechRadio"/>
        <w:numPr>
          <w:ilvl w:val="0"/>
          <w:numId w:val="15"/>
        </w:numPr>
        <w:tabs>
          <w:tab w:val="clear" w:pos="5925"/>
          <w:tab w:val="left" w:pos="142"/>
        </w:tabs>
        <w:spacing w:after="0"/>
        <w:jc w:val="both"/>
      </w:pPr>
      <w:r w:rsidRPr="00BD49D8">
        <w:rPr>
          <w:rFonts w:cs="Arial"/>
        </w:rPr>
        <w:t>Prodávající se zavazuje při plnění předmětu této smlouvy postupovat při likvidaci demontovaných klimatizačních jednotek, jakož i likvidací odsátého chladiva, v souladu s aktuálně platnými právními předpisy. Kupující je oprávněn po prodávajícím požadovat prokázání dodržování příslušné legislativy.</w:t>
      </w:r>
    </w:p>
    <w:p w14:paraId="6F3541A3" w14:textId="77777777" w:rsidR="008A42DE" w:rsidRPr="00BD49D8" w:rsidRDefault="008A42DE" w:rsidP="00855AA4">
      <w:pPr>
        <w:pStyle w:val="ListNumber-ContractCzechRadio"/>
        <w:numPr>
          <w:ilvl w:val="0"/>
          <w:numId w:val="0"/>
        </w:numPr>
        <w:rPr>
          <w:b/>
        </w:rPr>
      </w:pPr>
    </w:p>
    <w:p w14:paraId="6923FE47" w14:textId="77777777" w:rsidR="00401352" w:rsidRPr="006D0812" w:rsidRDefault="00AB14FE" w:rsidP="00855AA4">
      <w:pPr>
        <w:pStyle w:val="Heading-Number-ContractCzechRadio"/>
        <w:ind w:hanging="5061"/>
      </w:pPr>
      <w:r w:rsidRPr="006D0812">
        <w:t xml:space="preserve">Změny </w:t>
      </w:r>
      <w:r w:rsidR="00B13875">
        <w:t>smlouvy</w:t>
      </w:r>
    </w:p>
    <w:p w14:paraId="24DED192" w14:textId="77777777" w:rsidR="00A1573B" w:rsidRDefault="00AB14FE" w:rsidP="00B57742">
      <w:pPr>
        <w:pStyle w:val="ListNumber-ContractCzechRadio"/>
        <w:tabs>
          <w:tab w:val="clear" w:pos="5925"/>
        </w:tabs>
        <w:ind w:left="284" w:hanging="284"/>
        <w:jc w:val="both"/>
      </w:pPr>
      <w:r w:rsidRPr="00D73CD0">
        <w:t xml:space="preserve">Tato smlouva může být změněna pouze písemnými dodatky </w:t>
      </w:r>
      <w:r w:rsidR="00B57742">
        <w:t>ke smlouvě vzestupně číslovanými počínaje řadovým číslem 1 a podepsanými oprávněnými osobami obou smluvních stran</w:t>
      </w:r>
      <w:r w:rsidR="005E6E30">
        <w:t xml:space="preserve">. </w:t>
      </w:r>
    </w:p>
    <w:p w14:paraId="131A9779" w14:textId="77777777" w:rsidR="00B20F3C" w:rsidRDefault="00AB14FE" w:rsidP="00B77510">
      <w:pPr>
        <w:pStyle w:val="ListNumber-ContractCzechRadio"/>
        <w:tabs>
          <w:tab w:val="clear" w:pos="5925"/>
        </w:tabs>
        <w:ind w:left="284" w:hanging="284"/>
        <w:jc w:val="both"/>
      </w:pPr>
      <w:r w:rsidRPr="00D73CD0">
        <w:t>Jakékoliv jiné dokumenty zejména zápisy, protokoly, přejímky apod. se za změnu smlouvy nepovažují.</w:t>
      </w:r>
    </w:p>
    <w:p w14:paraId="7E31B0BB" w14:textId="77777777" w:rsidR="00B20F3C" w:rsidRDefault="00AB14FE">
      <w:pPr>
        <w:pStyle w:val="ListNumber-ContractCzechRadio"/>
        <w:tabs>
          <w:tab w:val="clear" w:pos="5925"/>
          <w:tab w:val="left" w:pos="284"/>
        </w:tabs>
        <w:ind w:left="284" w:hanging="284"/>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smlouvy,</w:t>
      </w:r>
      <w:r w:rsidRPr="003B576F">
        <w:t xml:space="preserve"> </w:t>
      </w:r>
      <w:r>
        <w:t>nestanoví-li tato smlouva jinak. Pro právní jednání směřující ke vzniku, změně nebo zániku smlouvy nebo pro uplatňování sankcí však není e-mailová forma komunikace</w:t>
      </w:r>
      <w:r w:rsidRPr="00D65AF6">
        <w:t xml:space="preserve"> </w:t>
      </w:r>
      <w:r>
        <w:t>dostačující.</w:t>
      </w:r>
      <w:r w:rsidRPr="00862457">
        <w:t xml:space="preserve"> Smluvní strany se dohodly, že právní jednání dle předcházející věty musí být učiněna písemně, ve fyzické podobě musí být opatřena vlastnoručním podpisem oprávněných zástupců smluvní stran </w:t>
      </w:r>
      <w:r>
        <w:t>a v elektronické podobě opatřena</w:t>
      </w:r>
      <w:r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t>ch</w:t>
      </w:r>
      <w:r w:rsidRPr="00862457">
        <w:t xml:space="preserve"> stran.</w:t>
      </w:r>
    </w:p>
    <w:p w14:paraId="45012117" w14:textId="77777777" w:rsidR="00B13875" w:rsidRPr="00D73CD0" w:rsidRDefault="00AB14FE" w:rsidP="00B57742">
      <w:pPr>
        <w:pStyle w:val="ListNumber-ContractCzechRadio"/>
        <w:tabs>
          <w:tab w:val="clear" w:pos="5925"/>
          <w:tab w:val="left" w:pos="284"/>
        </w:tabs>
        <w:ind w:left="284" w:hanging="284"/>
        <w:jc w:val="both"/>
      </w:pPr>
      <w:bookmarkStart w:id="2"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smlouv</w:t>
      </w:r>
      <w:r w:rsidRPr="0004715D">
        <w:t>ě.</w:t>
      </w:r>
      <w:bookmarkEnd w:id="2"/>
      <w:r w:rsidRPr="00C416D4">
        <w:t xml:space="preserve"> </w:t>
      </w:r>
      <w:r w:rsidRPr="00D73CD0">
        <w:rPr>
          <w:noProof/>
          <w:lang w:eastAsia="cs-CZ"/>
        </w:rPr>
        <mc:AlternateContent>
          <mc:Choice Requires="wps">
            <w:drawing>
              <wp:anchor distT="0" distB="0" distL="114300" distR="114300" simplePos="0" relativeHeight="251666432" behindDoc="0" locked="0" layoutInCell="1" allowOverlap="1" wp14:anchorId="69B3C42D" wp14:editId="3079E238">
                <wp:simplePos x="0" y="0"/>
                <wp:positionH relativeFrom="column">
                  <wp:posOffset>0</wp:posOffset>
                </wp:positionH>
                <wp:positionV relativeFrom="paragraph">
                  <wp:posOffset>0</wp:posOffset>
                </wp:positionV>
                <wp:extent cx="1828800" cy="1828800"/>
                <wp:effectExtent l="0" t="0" r="0" b="0"/>
                <wp:wrapNone/>
                <wp:docPr id="19" name="Textové pole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FEF04A9" w14:textId="77777777" w:rsidR="00B13875" w:rsidRPr="008519AB" w:rsidRDefault="00B13875" w:rsidP="00B13875">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69B3C42D" id="Textové pole 19"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" filled="f" stroked="f">
                <v:textbox style="mso-fit-shape-to-text:t">
                  <w:txbxContent>
                    <w:p w14:paraId="5FEF04A9" w14:textId="77777777" w:rsidR="00B13875" w:rsidRPr="008519AB" w:rsidRDefault="00B13875" w:rsidP="00B13875">
                      <w:pPr>
                        <w:pStyle w:val="ListNumber-ContractCzechRadio"/>
                        <w:numPr>
                          <w:ilvl w:val="0"/>
                          <w:numId w:val="0"/>
                        </w:numPr>
                      </w:pPr>
                    </w:p>
                  </w:txbxContent>
                </v:textbox>
              </v:shape>
            </w:pict>
          </mc:Fallback>
        </mc:AlternateContent>
      </w:r>
    </w:p>
    <w:p w14:paraId="575F59AD" w14:textId="77777777" w:rsidR="00401352" w:rsidRPr="003B2AA6" w:rsidRDefault="00AB14FE" w:rsidP="00855AA4">
      <w:pPr>
        <w:pStyle w:val="Heading-Number-ContractCzechRadio"/>
        <w:ind w:hanging="5061"/>
      </w:pPr>
      <w:r>
        <w:t>Sankce</w:t>
      </w:r>
    </w:p>
    <w:p w14:paraId="00003863" w14:textId="3133E087" w:rsidR="00A1573B" w:rsidRDefault="00AE1032" w:rsidP="00433AD0">
      <w:pPr>
        <w:pStyle w:val="ListNumber-ContractCzechRadio"/>
        <w:tabs>
          <w:tab w:val="clear" w:pos="5925"/>
          <w:tab w:val="left" w:pos="426"/>
        </w:tabs>
        <w:ind w:left="284" w:hanging="284"/>
        <w:jc w:val="both"/>
        <w:rPr>
          <w:b/>
          <w:szCs w:val="24"/>
        </w:rPr>
      </w:pPr>
      <w:r w:rsidRPr="00D73CD0">
        <w:t>Bude-li prodávající v prodlení s odevzdáním zboží, zavazuje se zaplatit kupujícímu smluvní pokutu ve výši</w:t>
      </w:r>
      <w:r>
        <w:t xml:space="preserve"> </w:t>
      </w:r>
      <w:r w:rsidR="00BD389C" w:rsidRPr="00D73CD0">
        <w:rPr>
          <w:rFonts w:cs="Arial"/>
          <w:szCs w:val="20"/>
        </w:rPr>
        <w:t>[</w:t>
      </w:r>
      <w:proofErr w:type="gramStart"/>
      <w:r w:rsidR="00BD389C" w:rsidRPr="00D23CFC">
        <w:rPr>
          <w:rFonts w:cs="Arial"/>
          <w:szCs w:val="20"/>
          <w:highlight w:val="lightGray"/>
        </w:rPr>
        <w:t>1%</w:t>
      </w:r>
      <w:proofErr w:type="gramEnd"/>
      <w:r w:rsidR="00BD389C" w:rsidRPr="00D23CFC">
        <w:rPr>
          <w:rFonts w:cs="Arial"/>
          <w:szCs w:val="20"/>
          <w:highlight w:val="lightGray"/>
        </w:rPr>
        <w:t xml:space="preserve"> </w:t>
      </w:r>
      <w:r w:rsidR="00BD389C">
        <w:rPr>
          <w:rFonts w:cs="Arial"/>
          <w:szCs w:val="20"/>
          <w:highlight w:val="lightGray"/>
        </w:rPr>
        <w:t>z celkové ceny zboží</w:t>
      </w:r>
      <w:r w:rsidR="00BD389C" w:rsidRPr="00D23CFC">
        <w:rPr>
          <w:rFonts w:cs="Arial"/>
          <w:szCs w:val="20"/>
          <w:highlight w:val="lightGray"/>
        </w:rPr>
        <w:t xml:space="preserve"> bez DPH uvedené v čl. III, odst. 1.</w:t>
      </w:r>
      <w:r w:rsidR="00BD389C">
        <w:rPr>
          <w:rFonts w:cs="Arial"/>
          <w:szCs w:val="20"/>
          <w:highlight w:val="lightGray"/>
        </w:rPr>
        <w:t xml:space="preserve"> této smlouvy, zaokrouhlené na tisíce směrem dolů, konkrétní hodnota bude doplněna před podpisem smlouvy</w:t>
      </w:r>
      <w:r w:rsidR="00BD389C" w:rsidRPr="00D23CFC">
        <w:rPr>
          <w:rFonts w:cs="Arial"/>
          <w:szCs w:val="20"/>
          <w:highlight w:val="lightGray"/>
        </w:rPr>
        <w:t>]</w:t>
      </w:r>
      <w:r w:rsidR="00BD389C" w:rsidRPr="00D73CD0">
        <w:t xml:space="preserve"> </w:t>
      </w:r>
      <w:r w:rsidRPr="00D73CD0">
        <w:t>za každý započatý den prodlení.</w:t>
      </w:r>
    </w:p>
    <w:p w14:paraId="237FEF14" w14:textId="471A03E5" w:rsidR="00A1573B" w:rsidRDefault="00AE1032" w:rsidP="00B77510">
      <w:pPr>
        <w:pStyle w:val="ListNumber-ContractCzechRadio"/>
        <w:tabs>
          <w:tab w:val="clear" w:pos="5925"/>
          <w:tab w:val="left" w:pos="426"/>
        </w:tabs>
        <w:ind w:left="284" w:hanging="284"/>
        <w:jc w:val="both"/>
        <w:rPr>
          <w:b/>
          <w:szCs w:val="24"/>
        </w:rPr>
      </w:pPr>
      <w:r w:rsidRPr="00D73CD0">
        <w:t>Bude-li prodávající v prodlení s vyřízením reklamace zboží, zavazuje se zaplatit kupujícímu smluvní pokutu ve výši</w:t>
      </w:r>
      <w:r>
        <w:t xml:space="preserve"> </w:t>
      </w:r>
      <w:r w:rsidR="00BD389C" w:rsidRPr="00D73CD0">
        <w:rPr>
          <w:rFonts w:cs="Arial"/>
          <w:szCs w:val="20"/>
        </w:rPr>
        <w:t>[</w:t>
      </w:r>
      <w:r w:rsidR="00BD389C" w:rsidRPr="00D23CFC">
        <w:rPr>
          <w:rFonts w:cs="Arial"/>
          <w:szCs w:val="20"/>
          <w:highlight w:val="lightGray"/>
        </w:rPr>
        <w:t xml:space="preserve">1% </w:t>
      </w:r>
      <w:r w:rsidR="00BD389C">
        <w:rPr>
          <w:rFonts w:cs="Arial"/>
          <w:szCs w:val="20"/>
          <w:highlight w:val="lightGray"/>
        </w:rPr>
        <w:t>z celkové ceny zboží</w:t>
      </w:r>
      <w:r w:rsidR="00BD389C" w:rsidRPr="00D23CFC">
        <w:rPr>
          <w:rFonts w:cs="Arial"/>
          <w:szCs w:val="20"/>
          <w:highlight w:val="lightGray"/>
        </w:rPr>
        <w:t xml:space="preserve"> bez DPH uvedené v čl. III, odst. 1.</w:t>
      </w:r>
      <w:r w:rsidR="00BD389C">
        <w:rPr>
          <w:rFonts w:cs="Arial"/>
          <w:szCs w:val="20"/>
          <w:highlight w:val="lightGray"/>
        </w:rPr>
        <w:t xml:space="preserve"> této smlouvy, zaokrouhlené na tisíce směrem dolů, konkrétní hodnota bude doplněna před podpisem smlouvy</w:t>
      </w:r>
      <w:r w:rsidR="00BD389C" w:rsidRPr="00D23CFC">
        <w:rPr>
          <w:rFonts w:cs="Arial"/>
          <w:szCs w:val="20"/>
          <w:highlight w:val="lightGray"/>
        </w:rPr>
        <w:t>]</w:t>
      </w:r>
      <w:r w:rsidR="00BD389C">
        <w:rPr>
          <w:rFonts w:cs="Arial"/>
          <w:szCs w:val="20"/>
        </w:rPr>
        <w:t xml:space="preserve"> z</w:t>
      </w:r>
      <w:r w:rsidRPr="00D73CD0">
        <w:t xml:space="preserve">a každý </w:t>
      </w:r>
      <w:r>
        <w:t xml:space="preserve">jednotlivý případ a </w:t>
      </w:r>
      <w:r w:rsidRPr="00D73CD0">
        <w:t>započatý den prodlení.</w:t>
      </w:r>
    </w:p>
    <w:p w14:paraId="55F326A9" w14:textId="77777777" w:rsidR="00A1573B" w:rsidRDefault="00AB14FE" w:rsidP="00855AA4">
      <w:pPr>
        <w:pStyle w:val="ListNumber-ContractCzechRadio"/>
        <w:tabs>
          <w:tab w:val="clear" w:pos="5925"/>
          <w:tab w:val="left" w:pos="426"/>
        </w:tabs>
        <w:ind w:left="284" w:hanging="284"/>
        <w:jc w:val="both"/>
        <w:rPr>
          <w:b/>
          <w:szCs w:val="24"/>
        </w:rPr>
      </w:pPr>
      <w:r w:rsidRPr="00D73CD0">
        <w:t>Bude-li kupující v prodlení se zaplacením ceny</w:t>
      </w:r>
      <w:r>
        <w:t xml:space="preserve"> zboží</w:t>
      </w:r>
      <w:r w:rsidRPr="00D73CD0">
        <w:t>, zavazuje se kupující zaplatit prodávajícímu smluvní pokutu ve výši 0,05 % z dlužné částky za každý započatý den prodlení.</w:t>
      </w:r>
    </w:p>
    <w:p w14:paraId="6C1EFE61" w14:textId="77777777" w:rsidR="00A1573B" w:rsidRPr="00855AA4" w:rsidRDefault="00AB14FE" w:rsidP="00855AA4">
      <w:pPr>
        <w:pStyle w:val="ListNumber-ContractCzechRadio"/>
        <w:tabs>
          <w:tab w:val="clear" w:pos="5925"/>
          <w:tab w:val="left" w:pos="426"/>
        </w:tabs>
        <w:ind w:left="284" w:hanging="284"/>
        <w:jc w:val="both"/>
        <w:rPr>
          <w:b/>
          <w:szCs w:val="24"/>
        </w:rPr>
      </w:pPr>
      <w:r>
        <w:t>Smluvní pokuty jsou splatné ve lhůtě 15 dnů ode dne doručení písemné výzvy k jejich úhradě druhé smluvní straně.</w:t>
      </w:r>
    </w:p>
    <w:p w14:paraId="7C11B909" w14:textId="77777777" w:rsidR="00AF06BB" w:rsidRPr="00855AA4" w:rsidRDefault="00AB14FE" w:rsidP="00855AA4">
      <w:pPr>
        <w:pStyle w:val="ListNumber-ContractCzechRadio"/>
        <w:tabs>
          <w:tab w:val="clear" w:pos="312"/>
          <w:tab w:val="clear" w:pos="624"/>
          <w:tab w:val="clear" w:pos="936"/>
          <w:tab w:val="clear" w:pos="1247"/>
          <w:tab w:val="clear" w:pos="5925"/>
          <w:tab w:val="left" w:pos="284"/>
          <w:tab w:val="left" w:pos="426"/>
        </w:tabs>
        <w:ind w:left="284" w:hanging="284"/>
        <w:jc w:val="both"/>
      </w:pPr>
      <w:r>
        <w:lastRenderedPageBreak/>
        <w:t>Kupující</w:t>
      </w:r>
      <w:r w:rsidRPr="00E365AC">
        <w:t xml:space="preserve"> je oprávněn započíst smluvní pokuty, na jejichž zaplacení mu v příslušném měsíci vznikl nárok, na cenu za </w:t>
      </w:r>
      <w:r>
        <w:t>plnění</w:t>
      </w:r>
      <w:r w:rsidRPr="00E365AC">
        <w:t xml:space="preserve"> dle této smlouvy fakturovanou p</w:t>
      </w:r>
      <w:r>
        <w:t>rodávajícím</w:t>
      </w:r>
      <w:r w:rsidRPr="00E365AC">
        <w:t xml:space="preserve">. </w:t>
      </w:r>
    </w:p>
    <w:p w14:paraId="4EF47A64" w14:textId="77777777" w:rsidR="00A1573B" w:rsidRDefault="00AB14FE" w:rsidP="00855AA4">
      <w:pPr>
        <w:pStyle w:val="ListNumber-ContractCzechRadio"/>
        <w:tabs>
          <w:tab w:val="clear" w:pos="5925"/>
          <w:tab w:val="left" w:pos="426"/>
        </w:tabs>
        <w:ind w:left="284" w:hanging="284"/>
        <w:jc w:val="both"/>
        <w:rPr>
          <w:b/>
          <w:szCs w:val="24"/>
        </w:rPr>
      </w:pPr>
      <w:r>
        <w:t>U</w:t>
      </w:r>
      <w:r w:rsidR="00B13875">
        <w:t>platněním nároku na smluvní pokutu či jejím uhrazení</w:t>
      </w:r>
      <w:r w:rsidR="00AB3383">
        <w:t>m</w:t>
      </w:r>
      <w:r w:rsidR="00B13875" w:rsidRPr="006D0812">
        <w:t xml:space="preserve"> </w:t>
      </w:r>
      <w:r w:rsidR="00B13875">
        <w:t>nezaniká</w:t>
      </w:r>
      <w:r w:rsidR="00B13875" w:rsidRPr="006D0812">
        <w:t xml:space="preserve"> </w:t>
      </w:r>
      <w:r w:rsidR="00B13875">
        <w:t>právo</w:t>
      </w:r>
      <w:r w:rsidR="00B13875" w:rsidRPr="006D0812">
        <w:t xml:space="preserve"> kupujícího na náhradu </w:t>
      </w:r>
      <w:r w:rsidR="00B13875">
        <w:t>škody v plné výši, vznikla-li škoda z téhož právního důvod</w:t>
      </w:r>
      <w:r>
        <w:t>u</w:t>
      </w:r>
      <w:r w:rsidR="00B13875">
        <w:t>, pro který je požadována úhrada smluvní pokuty. Nárok kupujícího na náhradu škody se případným uplatněním smluvní pokuty nesnižuje</w:t>
      </w:r>
      <w:r>
        <w:t>.</w:t>
      </w:r>
    </w:p>
    <w:p w14:paraId="14082C5E" w14:textId="77777777" w:rsidR="00B13875" w:rsidRPr="00855AA4" w:rsidRDefault="00AB14FE" w:rsidP="00855AA4">
      <w:pPr>
        <w:pStyle w:val="ListNumber-ContractCzechRadio"/>
        <w:tabs>
          <w:tab w:val="clear" w:pos="5925"/>
          <w:tab w:val="left" w:pos="426"/>
        </w:tabs>
        <w:ind w:left="284" w:hanging="284"/>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Pr="00D73CD0">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189AC40E" w14:textId="77777777" w:rsidR="00AF06BB" w:rsidRPr="005C6085" w:rsidRDefault="00AB14FE" w:rsidP="00855AA4">
      <w:pPr>
        <w:pStyle w:val="Heading-Number-ContractCzechRadio"/>
        <w:ind w:hanging="5061"/>
      </w:pPr>
      <w:r w:rsidRPr="005C6085">
        <w:t>Odpovědnost za škody a pojištění</w:t>
      </w:r>
    </w:p>
    <w:p w14:paraId="045FFF84" w14:textId="77777777" w:rsidR="00AF06BB" w:rsidRPr="00AF06BB" w:rsidRDefault="00AB14FE" w:rsidP="00855AA4">
      <w:pPr>
        <w:pStyle w:val="ListNumber-ContractCzechRadio"/>
        <w:tabs>
          <w:tab w:val="clear" w:pos="5925"/>
        </w:tabs>
        <w:ind w:left="284" w:hanging="284"/>
        <w:jc w:val="both"/>
        <w:rPr>
          <w:rFonts w:eastAsiaTheme="minorHAnsi"/>
          <w:bCs/>
          <w:szCs w:val="20"/>
        </w:rPr>
      </w:pPr>
      <w:r>
        <w:rPr>
          <w:noProof/>
          <w:lang w:eastAsia="cs-CZ"/>
        </w:rPr>
        <w:t>Prodávající</w:t>
      </w:r>
      <w:r>
        <w:t xml:space="preserve"> tímto bere na vědomí, že svou činností dle této </w:t>
      </w:r>
      <w:r w:rsidR="000001B6">
        <w:t>smlouv</w:t>
      </w:r>
      <w:r>
        <w:t xml:space="preserve">y </w:t>
      </w:r>
      <w:r w:rsidRPr="00D122AA">
        <w:t xml:space="preserve">může </w:t>
      </w:r>
      <w:r>
        <w:t>kupujícímu</w:t>
      </w:r>
      <w:r w:rsidRPr="00D122AA">
        <w:t xml:space="preserve"> způsobit </w:t>
      </w:r>
      <w:r>
        <w:t xml:space="preserve">majetkovou újmu </w:t>
      </w:r>
      <w:r w:rsidRPr="00D122AA">
        <w:t xml:space="preserve">(tj. </w:t>
      </w:r>
      <w:r>
        <w:t>škodu na</w:t>
      </w:r>
      <w:r w:rsidRPr="00D122AA">
        <w:t xml:space="preserve"> </w:t>
      </w:r>
      <w:r>
        <w:t>jmění kupujícího</w:t>
      </w:r>
      <w:r w:rsidRPr="00D122AA">
        <w:t xml:space="preserve"> nebo třetích osob) nebo nemajetkovou újmu</w:t>
      </w:r>
      <w:r>
        <w:t xml:space="preserve"> (dále souhrnně jen jako „</w:t>
      </w:r>
      <w:r w:rsidRPr="00AF06BB">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r w:rsidRPr="00AF06BB">
        <w:rPr>
          <w:bCs/>
          <w:szCs w:val="20"/>
        </w:rPr>
        <w:t xml:space="preserve"> </w:t>
      </w:r>
    </w:p>
    <w:p w14:paraId="71DA27CB" w14:textId="77777777" w:rsidR="00AF06BB" w:rsidRPr="00AF06BB" w:rsidRDefault="00AB14FE" w:rsidP="00855AA4">
      <w:pPr>
        <w:pStyle w:val="ListNumber-ContractCzechRadio"/>
        <w:tabs>
          <w:tab w:val="clear" w:pos="5925"/>
        </w:tabs>
        <w:ind w:left="284" w:hanging="284"/>
        <w:jc w:val="both"/>
        <w:rPr>
          <w:rFonts w:eastAsiaTheme="minorHAnsi"/>
          <w:bCs/>
          <w:szCs w:val="20"/>
        </w:rPr>
      </w:pPr>
      <w:r w:rsidRPr="00AF06BB">
        <w:rPr>
          <w:bCs/>
          <w:szCs w:val="20"/>
        </w:rPr>
        <w:t xml:space="preserve">Prodávající je odpovědný ve smyslu obecných ustanovení OZ za škodu způsobenou na majetku či zařízení kupujícího v souvislosti s dodávkami zařízení a plněním </w:t>
      </w:r>
      <w:r>
        <w:rPr>
          <w:bCs/>
          <w:szCs w:val="20"/>
        </w:rPr>
        <w:t>této smlouvy</w:t>
      </w:r>
      <w:r w:rsidRPr="00AF06BB">
        <w:rPr>
          <w:bCs/>
          <w:szCs w:val="20"/>
        </w:rPr>
        <w:t xml:space="preserve">, a to za škodu vzniklou přímo v rámci dodávek zařízení, tak za škodu vzniklou případným neodborným provedením či jiným porušením povinností dodavatele, jakož i jeho nedbalostí. </w:t>
      </w:r>
    </w:p>
    <w:p w14:paraId="59358377" w14:textId="77777777" w:rsidR="00AF06BB" w:rsidRDefault="00AB14FE" w:rsidP="00855AA4">
      <w:pPr>
        <w:pStyle w:val="ListNumber-ContractCzechRadio"/>
        <w:tabs>
          <w:tab w:val="clear" w:pos="5925"/>
        </w:tabs>
        <w:ind w:left="284" w:hanging="284"/>
        <w:jc w:val="both"/>
      </w:pPr>
      <w:r>
        <w:rPr>
          <w:noProof/>
          <w:lang w:eastAsia="cs-CZ"/>
        </w:rPr>
        <w:t>Prodávající</w:t>
      </w:r>
      <w:r>
        <w:t xml:space="preserve"> </w:t>
      </w:r>
      <w:r w:rsidRPr="00D122AA">
        <w:t xml:space="preserve">je povinen mít po dobu platnosti a účinnosti této </w:t>
      </w:r>
      <w:r>
        <w:t>smlouvy</w:t>
      </w:r>
      <w:r w:rsidRPr="00D122AA">
        <w:t xml:space="preserve"> pojištěnu svou odpovědnost za škodu vzniklou jeho činností z této </w:t>
      </w:r>
      <w:r w:rsidR="00B4185E">
        <w:t>smlouv</w:t>
      </w:r>
      <w:r w:rsidRPr="00D122AA">
        <w:t xml:space="preserve">y s minimálním limitem plnění </w:t>
      </w:r>
      <w:r w:rsidR="005D3D2E">
        <w:t xml:space="preserve">ve výši </w:t>
      </w:r>
      <w:r w:rsidR="00433AD0" w:rsidRPr="007905AF">
        <w:rPr>
          <w:rFonts w:cs="Arial"/>
          <w:szCs w:val="20"/>
        </w:rPr>
        <w:t>[</w:t>
      </w:r>
      <w:r w:rsidR="005D3D2E">
        <w:rPr>
          <w:rFonts w:cs="Arial"/>
          <w:szCs w:val="20"/>
          <w:highlight w:val="lightGray"/>
        </w:rPr>
        <w:t>konkrétní hodnota bude doplněna před podpisem smlouvy</w:t>
      </w:r>
      <w:proofErr w:type="gramStart"/>
      <w:r w:rsidR="00433AD0" w:rsidRPr="007905AF">
        <w:rPr>
          <w:rFonts w:cs="Arial"/>
          <w:szCs w:val="20"/>
        </w:rPr>
        <w:t>]</w:t>
      </w:r>
      <w:r w:rsidRPr="00433AD0">
        <w:t>,-</w:t>
      </w:r>
      <w:proofErr w:type="gramEnd"/>
      <w:r w:rsidRPr="00D122AA">
        <w:t xml:space="preserve"> Kč. </w:t>
      </w:r>
      <w:r w:rsidRPr="00D52DB6">
        <w:t xml:space="preserve">Tento limit žádným způsobem nezbavuje </w:t>
      </w:r>
      <w:r>
        <w:t>prodávajícího</w:t>
      </w:r>
      <w:r w:rsidRPr="00D52DB6">
        <w:t xml:space="preserve"> povinnost</w:t>
      </w:r>
      <w:r>
        <w:t>i</w:t>
      </w:r>
      <w:r w:rsidRPr="00D52DB6">
        <w:t xml:space="preserve"> uhradit </w:t>
      </w:r>
      <w:r>
        <w:t>kupujícímu</w:t>
      </w:r>
      <w:r w:rsidRPr="00D52DB6">
        <w:t xml:space="preserve"> škodu v plné výši</w:t>
      </w:r>
      <w:r w:rsidRPr="003A4146">
        <w:t>.</w:t>
      </w:r>
      <w:r>
        <w:t xml:space="preserve"> </w:t>
      </w:r>
    </w:p>
    <w:p w14:paraId="75015BA5" w14:textId="77777777" w:rsidR="00AF06BB" w:rsidRDefault="00AB14FE" w:rsidP="00855AA4">
      <w:pPr>
        <w:pStyle w:val="ListNumber-ContractCzechRadio"/>
        <w:tabs>
          <w:tab w:val="clear" w:pos="5925"/>
        </w:tabs>
        <w:ind w:left="284" w:hanging="284"/>
        <w:jc w:val="both"/>
      </w:pPr>
      <w:r w:rsidRPr="00D122AA">
        <w:t xml:space="preserve">S ohledem na předchozí odstavec </w:t>
      </w:r>
      <w:r>
        <w:t xml:space="preserve">tohoto článku smlouvy </w:t>
      </w:r>
      <w:r w:rsidRPr="00D122AA">
        <w:t xml:space="preserve">je </w:t>
      </w:r>
      <w:r>
        <w:t>prodávající</w:t>
      </w:r>
      <w:r w:rsidRPr="00D122AA">
        <w:t xml:space="preserve"> povinen kdykoli během platnosti a účinnosti této </w:t>
      </w:r>
      <w:r>
        <w:t>smlouvy</w:t>
      </w:r>
      <w:r w:rsidRPr="00D122AA">
        <w:t xml:space="preserve"> </w:t>
      </w:r>
      <w:r>
        <w:t>kupujícímu</w:t>
      </w:r>
      <w:r w:rsidRPr="00D122AA">
        <w:t xml:space="preserve"> na jeho žádost prokázat, že požadované pojištění trvá.</w:t>
      </w:r>
      <w:r>
        <w:t xml:space="preserve"> </w:t>
      </w:r>
    </w:p>
    <w:p w14:paraId="5025CCF7" w14:textId="77777777" w:rsidR="00AF06BB" w:rsidRDefault="00AB14FE" w:rsidP="00855AA4">
      <w:pPr>
        <w:pStyle w:val="ListNumber-ContractCzechRadio"/>
        <w:tabs>
          <w:tab w:val="clear" w:pos="5925"/>
        </w:tabs>
        <w:ind w:left="284" w:hanging="284"/>
        <w:jc w:val="both"/>
      </w:pPr>
      <w:r>
        <w:t xml:space="preserve">Smluvní strany se dohodly, že se na tuto smlouvu a na právní vztahy z ní vzniklé nepoužije ustanovení § 2914 OZ, a že prodávající odpovídá v plné výši za veškeré škody, které kupujícímu vzniknou porušením povinností dle této smlouvy, bez ohledu na </w:t>
      </w:r>
      <w:proofErr w:type="gramStart"/>
      <w:r>
        <w:t>to</w:t>
      </w:r>
      <w:proofErr w:type="gramEnd"/>
      <w:r>
        <w:t xml:space="preserve"> zda tuto škodu způsobí prodávající nebo jeho poddodavatel.</w:t>
      </w:r>
      <w:r w:rsidRPr="00AF06BB">
        <w:rPr>
          <w:rFonts w:cs="Arial"/>
          <w:szCs w:val="20"/>
        </w:rPr>
        <w:t xml:space="preserve">  </w:t>
      </w:r>
      <w:r>
        <w:t xml:space="preserve"> </w:t>
      </w:r>
    </w:p>
    <w:p w14:paraId="5534FBAB" w14:textId="77777777" w:rsidR="00B57742" w:rsidRPr="006D0812" w:rsidRDefault="00AB14FE" w:rsidP="00B57742">
      <w:pPr>
        <w:pStyle w:val="Heading-Number-ContractCzechRadio"/>
        <w:ind w:left="0" w:firstLine="0"/>
      </w:pPr>
      <w:r>
        <w:t>Zánik smlouvy</w:t>
      </w:r>
    </w:p>
    <w:p w14:paraId="6CA7A416" w14:textId="77777777" w:rsidR="00B57742" w:rsidRPr="007069B0" w:rsidRDefault="00AB14FE" w:rsidP="00B57742">
      <w:pPr>
        <w:pStyle w:val="ListNumber-ContractCzechRadio"/>
        <w:ind w:hanging="5781"/>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13875">
        <w:rPr>
          <w:spacing w:val="-4"/>
          <w:lang w:eastAsia="cs-CZ"/>
        </w:rPr>
        <w:t>dohodou, anebo (3) odstoupením.</w:t>
      </w:r>
    </w:p>
    <w:p w14:paraId="764EDF71" w14:textId="77777777" w:rsidR="00B57742" w:rsidRDefault="00AB14FE" w:rsidP="00B57742">
      <w:pPr>
        <w:pStyle w:val="ListNumber-ContractCzechRadio"/>
        <w:tabs>
          <w:tab w:val="clear" w:pos="5925"/>
        </w:tabs>
        <w:ind w:left="284" w:hanging="284"/>
        <w:jc w:val="both"/>
      </w:pPr>
      <w:r>
        <w:t xml:space="preserve">K ukončení smlouvy písemnou </w:t>
      </w:r>
      <w:r w:rsidRPr="00B13875">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ADEF134" w14:textId="77777777" w:rsidR="00B57742" w:rsidRDefault="00AB14FE" w:rsidP="00B57742">
      <w:pPr>
        <w:pStyle w:val="ListNumber-ContractCzechRadio"/>
        <w:tabs>
          <w:tab w:val="clear" w:pos="5925"/>
        </w:tabs>
        <w:ind w:left="284" w:hanging="284"/>
        <w:jc w:val="both"/>
      </w:pPr>
      <w:r>
        <w:t xml:space="preserve">Každá ze smluvních stran má právo od smlouvy písemně </w:t>
      </w:r>
      <w:r w:rsidRPr="00A1573B">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65D83B2B" w14:textId="77777777" w:rsidR="00B57742" w:rsidRPr="006772D6" w:rsidRDefault="00AB14FE" w:rsidP="00B57742">
      <w:pPr>
        <w:pStyle w:val="ListNumber-ContractCzechRadio"/>
        <w:tabs>
          <w:tab w:val="clear" w:pos="5925"/>
        </w:tabs>
        <w:ind w:left="284" w:hanging="284"/>
        <w:jc w:val="both"/>
      </w:pPr>
      <w:r w:rsidRPr="00D73CD0">
        <w:lastRenderedPageBreak/>
        <w:t>Kupující je oprávněn od této smlouvy odstoupit</w:t>
      </w:r>
      <w:r>
        <w:t xml:space="preserve"> zejména</w:t>
      </w:r>
      <w:r w:rsidRPr="00D73CD0">
        <w:t xml:space="preserve">: </w:t>
      </w:r>
    </w:p>
    <w:p w14:paraId="3362D450" w14:textId="77777777" w:rsidR="00B57742" w:rsidRPr="00A442B2" w:rsidRDefault="00AB14FE" w:rsidP="00B57742">
      <w:pPr>
        <w:pStyle w:val="ListLetter-ContractCzechRadio"/>
        <w:tabs>
          <w:tab w:val="clear" w:pos="6549"/>
          <w:tab w:val="left" w:pos="567"/>
        </w:tabs>
        <w:ind w:hanging="6075"/>
        <w:jc w:val="both"/>
      </w:pPr>
      <w:r>
        <w:t>je</w:t>
      </w:r>
      <w:r w:rsidR="00AB3383">
        <w:t>-</w:t>
      </w:r>
      <w:r>
        <w:t xml:space="preserve">li prodávající </w:t>
      </w:r>
      <w:r w:rsidRPr="00A442B2">
        <w:t>prohlášen za nespolehlivého plátce DPH;</w:t>
      </w:r>
    </w:p>
    <w:p w14:paraId="7177C5EB" w14:textId="77777777" w:rsidR="00B57742" w:rsidRPr="00A442B2" w:rsidRDefault="00AB14FE" w:rsidP="00B57742">
      <w:pPr>
        <w:pStyle w:val="ListLetter-ContractCzechRadio"/>
        <w:tabs>
          <w:tab w:val="clear" w:pos="6549"/>
        </w:tabs>
        <w:ind w:left="567" w:hanging="141"/>
        <w:jc w:val="both"/>
      </w:pPr>
      <w:r w:rsidRPr="00A442B2">
        <w:t xml:space="preserve">pokud se prodávající ocitl v prodlení s dodáním </w:t>
      </w:r>
      <w:r>
        <w:t>plnění</w:t>
      </w:r>
      <w:r w:rsidRPr="00A442B2">
        <w:t xml:space="preserve"> a toto prodlení neodstranil ani po písemně výzvě kupujícího</w:t>
      </w:r>
      <w:r>
        <w:t>;</w:t>
      </w:r>
      <w:r w:rsidRPr="000C7CC7">
        <w:t xml:space="preserve"> </w:t>
      </w:r>
      <w:r>
        <w:t>doba na odstranění prodlení prodávajícího je 14 dnů ode dne odeslání této výzvy</w:t>
      </w:r>
      <w:r w:rsidRPr="00A442B2">
        <w:t xml:space="preserve">; </w:t>
      </w:r>
    </w:p>
    <w:p w14:paraId="1AF0C5CE" w14:textId="77777777" w:rsidR="00B57742" w:rsidRDefault="00AB14FE" w:rsidP="00B57742">
      <w:pPr>
        <w:pStyle w:val="ListLetter-ContractCzechRadio"/>
        <w:tabs>
          <w:tab w:val="clear" w:pos="6549"/>
        </w:tabs>
        <w:ind w:left="567" w:hanging="141"/>
        <w:jc w:val="both"/>
      </w:pPr>
      <w:r w:rsidRPr="00A442B2">
        <w:t>pokud se prodávající ocitl v prodlení s vyřízením reklamace </w:t>
      </w:r>
      <w:r>
        <w:t>poskytnutého plnění</w:t>
      </w:r>
      <w:r w:rsidRPr="00A442B2">
        <w:t xml:space="preserve"> a toto prodlení neodstranil ani po písemn</w:t>
      </w:r>
      <w:r>
        <w:t>é</w:t>
      </w:r>
      <w:r w:rsidRPr="00A442B2">
        <w:t xml:space="preserve"> výzvě kupujícího;</w:t>
      </w:r>
      <w:r w:rsidRPr="000C7CC7">
        <w:t xml:space="preserve"> </w:t>
      </w:r>
      <w:r>
        <w:t>doba na odstranění prodlení prodávajícího je 14 dnů ode dne odeslání této výzvy;</w:t>
      </w:r>
    </w:p>
    <w:p w14:paraId="21E12603" w14:textId="77777777" w:rsidR="00B57742" w:rsidRDefault="00AB14FE" w:rsidP="00B57742">
      <w:pPr>
        <w:pStyle w:val="ListLetter-ContractCzechRadio"/>
        <w:tabs>
          <w:tab w:val="clear" w:pos="6549"/>
        </w:tabs>
        <w:ind w:left="567" w:hanging="141"/>
        <w:jc w:val="both"/>
      </w:pPr>
      <w:r>
        <w:t>přestane-li prodávající za dobu trvání dílčí smlouvy splňovat podmínky základní způsobilosti ve smyslu ustanovení § 74 ZZVZ;</w:t>
      </w:r>
    </w:p>
    <w:p w14:paraId="557C0114" w14:textId="77777777" w:rsidR="00B57742" w:rsidRPr="00A1573B" w:rsidRDefault="00AB14FE" w:rsidP="00B57742">
      <w:pPr>
        <w:pStyle w:val="ListLetter-ContractCzechRadio"/>
        <w:tabs>
          <w:tab w:val="clear" w:pos="624"/>
          <w:tab w:val="left" w:pos="567"/>
        </w:tabs>
        <w:ind w:hanging="6075"/>
        <w:jc w:val="both"/>
        <w:rPr>
          <w:b/>
        </w:rPr>
      </w:pPr>
      <w:r w:rsidRPr="00D73CD0">
        <w:t xml:space="preserve">je-li to stanoveno touto smlouvou. </w:t>
      </w:r>
    </w:p>
    <w:p w14:paraId="11423AC1" w14:textId="77777777" w:rsidR="00B57742" w:rsidRPr="00855AA4" w:rsidRDefault="00AB14FE" w:rsidP="00B57742">
      <w:pPr>
        <w:pStyle w:val="ListNumber-ContractCzechRadio"/>
        <w:tabs>
          <w:tab w:val="clear" w:pos="5925"/>
          <w:tab w:val="left" w:pos="284"/>
        </w:tabs>
        <w:ind w:left="284" w:hanging="284"/>
        <w:jc w:val="both"/>
      </w:pPr>
      <w:r>
        <w:t>Prodávající má právo od dílčí smlouvy odstoupit, pokud se kupující ocitl v prodlení s úhradou dlužné částky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34D4B377" w14:textId="77777777" w:rsidR="00B57742" w:rsidRPr="00855AA4" w:rsidRDefault="00AB14FE" w:rsidP="00B57742">
      <w:pPr>
        <w:pStyle w:val="ListNumber-ContractCzechRadio"/>
        <w:tabs>
          <w:tab w:val="clear" w:pos="5925"/>
        </w:tabs>
        <w:ind w:left="284" w:hanging="284"/>
        <w:jc w:val="both"/>
      </w:pPr>
      <w:r w:rsidRPr="00B13875">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popř. později, pokud je tak v odstoupení uvedeno.</w:t>
      </w:r>
    </w:p>
    <w:p w14:paraId="5EF59C4B" w14:textId="77777777" w:rsidR="00401352" w:rsidRPr="006D0812" w:rsidRDefault="00AB14FE" w:rsidP="00855AA4">
      <w:pPr>
        <w:pStyle w:val="Heading-Number-ContractCzechRadio"/>
        <w:ind w:hanging="5061"/>
      </w:pPr>
      <w:r w:rsidRPr="006D0812">
        <w:t>Závěrečná ustanovení</w:t>
      </w:r>
    </w:p>
    <w:p w14:paraId="0F79CEB4" w14:textId="77777777" w:rsidR="00A1573B" w:rsidRDefault="00AB14FE" w:rsidP="00433AD0">
      <w:pPr>
        <w:pStyle w:val="ListNumber-ContractCzechRadio"/>
        <w:tabs>
          <w:tab w:val="clear" w:pos="5925"/>
          <w:tab w:val="left" w:pos="284"/>
        </w:tabs>
        <w:ind w:left="284" w:hanging="284"/>
        <w:jc w:val="both"/>
      </w:pPr>
      <w:r w:rsidRPr="00D73CD0">
        <w:t xml:space="preserve">Tato smlouva nabývá platnosti dnem jejího podpisu oběma smluvními stranami a účinnosti dnem </w:t>
      </w:r>
      <w:r>
        <w:t xml:space="preserve">jejího </w:t>
      </w:r>
      <w:r w:rsidRPr="00D73CD0">
        <w:t xml:space="preserve">uveřejnění v </w:t>
      </w:r>
      <w:r w:rsidRPr="00B13875">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EFB809E" w14:textId="77777777" w:rsidR="00A1573B" w:rsidRDefault="00AB14FE">
      <w:pPr>
        <w:pStyle w:val="ListNumber-ContractCzechRadio"/>
        <w:tabs>
          <w:tab w:val="clear" w:pos="5925"/>
          <w:tab w:val="left" w:pos="284"/>
        </w:tabs>
        <w:ind w:left="284" w:hanging="284"/>
        <w:jc w:val="both"/>
      </w:pPr>
      <w:r w:rsidRPr="00A1573B">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14:paraId="21821434" w14:textId="77777777" w:rsidR="00A1573B" w:rsidRDefault="00AB14FE">
      <w:pPr>
        <w:pStyle w:val="ListNumber-ContractCzechRadio"/>
        <w:tabs>
          <w:tab w:val="clear" w:pos="5925"/>
          <w:tab w:val="left" w:pos="284"/>
        </w:tabs>
        <w:ind w:left="284" w:hanging="284"/>
        <w:jc w:val="both"/>
      </w:pPr>
      <w:r w:rsidRPr="00D73CD0">
        <w:t xml:space="preserve">Tato smlouva je vyhotovena ve </w:t>
      </w:r>
      <w:r w:rsidR="00B4185E">
        <w:t>dvou</w:t>
      </w:r>
      <w:r w:rsidR="00B4185E" w:rsidRPr="00D73CD0">
        <w:t xml:space="preserve"> </w:t>
      </w:r>
      <w:r w:rsidRPr="00D73CD0">
        <w:t xml:space="preserve">stejnopisech s platností originálu, </w:t>
      </w:r>
      <w:r w:rsidR="00B4185E">
        <w:t>každá smluvní strana obdrží po jednom stejnopise</w:t>
      </w:r>
      <w:r>
        <w:t>.</w:t>
      </w:r>
      <w:r w:rsidR="00150AC1">
        <w:t xml:space="preserve"> </w:t>
      </w:r>
      <w:r>
        <w:t>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164DCA76" w14:textId="77777777" w:rsidR="00A1573B" w:rsidRDefault="00AB14FE">
      <w:pPr>
        <w:pStyle w:val="ListNumber-ContractCzechRadio"/>
        <w:tabs>
          <w:tab w:val="clear" w:pos="5925"/>
          <w:tab w:val="left" w:pos="284"/>
        </w:tabs>
        <w:ind w:left="284" w:hanging="284"/>
        <w:jc w:val="both"/>
      </w:pPr>
      <w:r w:rsidRPr="00A1573B">
        <w:rPr>
          <w:rFonts w:cs="Arial"/>
          <w:szCs w:val="20"/>
        </w:rPr>
        <w:t xml:space="preserve">Pro případ sporu vzniklého mezi smluvními stranami se v souladu s ustanovením § </w:t>
      </w:r>
      <w:proofErr w:type="gramStart"/>
      <w:r w:rsidRPr="00A1573B">
        <w:rPr>
          <w:rFonts w:cs="Arial"/>
          <w:szCs w:val="20"/>
        </w:rPr>
        <w:t>89a</w:t>
      </w:r>
      <w:proofErr w:type="gramEnd"/>
      <w:r w:rsidRPr="00A1573B">
        <w:rPr>
          <w:rFonts w:cs="Arial"/>
          <w:szCs w:val="20"/>
        </w:rPr>
        <w:t xml:space="preserve"> zákona č. 99/1963 Sb., občanský soudní řád, ve znění pozdějších předpisů, sjednává jako místně příslušný soud obecný soud </w:t>
      </w:r>
      <w:r w:rsidRPr="00D73CD0">
        <w:t>podle sídla kupujícího.</w:t>
      </w:r>
    </w:p>
    <w:p w14:paraId="415CD3DA" w14:textId="77777777" w:rsidR="00A1573B" w:rsidRDefault="00AB14FE">
      <w:pPr>
        <w:pStyle w:val="ListNumber-ContractCzechRadio"/>
        <w:tabs>
          <w:tab w:val="clear" w:pos="5925"/>
          <w:tab w:val="left" w:pos="284"/>
        </w:tabs>
        <w:ind w:left="284" w:hanging="284"/>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t xml:space="preserve"> smluvní</w:t>
      </w:r>
      <w:r w:rsidRPr="00D73CD0">
        <w:t xml:space="preserve"> strany vypořádají. Tímto smluvní strany přebírají ve smyslu ustanovení § 1765 a násl. OZ nebezpečí změny okolností.</w:t>
      </w:r>
    </w:p>
    <w:p w14:paraId="21383ADF" w14:textId="77777777" w:rsidR="00A1573B" w:rsidRDefault="00AB14FE">
      <w:pPr>
        <w:pStyle w:val="ListNumber-ContractCzechRadio"/>
        <w:tabs>
          <w:tab w:val="clear" w:pos="5925"/>
          <w:tab w:val="left" w:pos="284"/>
        </w:tabs>
        <w:ind w:left="284" w:hanging="284"/>
        <w:jc w:val="both"/>
      </w:pPr>
      <w:r w:rsidRPr="00D73CD0">
        <w:t xml:space="preserve">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w:t>
      </w:r>
      <w:r w:rsidRPr="00D73CD0">
        <w:lastRenderedPageBreak/>
        <w:t>ustanovení § 1728 a 1729 OZ o předsmluvní odpovědnosti a prodávající nemá právo ve smyslu § 2910 OZ po kupujícím požadovat při neuzavření smlouvy náhradu škody.</w:t>
      </w:r>
    </w:p>
    <w:p w14:paraId="05374D57" w14:textId="77777777" w:rsidR="00A1573B" w:rsidRDefault="00AB14FE">
      <w:pPr>
        <w:pStyle w:val="ListNumber-ContractCzechRadio"/>
        <w:tabs>
          <w:tab w:val="clear" w:pos="5925"/>
          <w:tab w:val="left" w:pos="284"/>
        </w:tabs>
        <w:ind w:left="284" w:hanging="284"/>
        <w:jc w:val="both"/>
      </w:pPr>
      <w:r w:rsidRPr="00D73CD0">
        <w:t xml:space="preserve">Prodávající bere na vědomí, že kupující je jako zadavatel </w:t>
      </w:r>
      <w:r>
        <w:t xml:space="preserve">dílčí </w:t>
      </w:r>
      <w:r w:rsidRPr="00D73CD0">
        <w:t xml:space="preserve">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t>veřejné zakázky</w:t>
      </w:r>
      <w:r w:rsidRPr="00D73CD0">
        <w:t>.</w:t>
      </w:r>
    </w:p>
    <w:p w14:paraId="359EAB4B" w14:textId="77777777" w:rsidR="00A1573B" w:rsidRDefault="00AB14FE">
      <w:pPr>
        <w:pStyle w:val="ListNumber-ContractCzechRadio"/>
        <w:tabs>
          <w:tab w:val="clear" w:pos="5925"/>
          <w:tab w:val="left" w:pos="284"/>
        </w:tabs>
        <w:ind w:left="284" w:hanging="284"/>
        <w:jc w:val="both"/>
      </w:pPr>
      <w:r w:rsidRPr="00A1573B">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231E27ED" w14:textId="77777777" w:rsidR="00A1573B" w:rsidRDefault="00AB14FE">
      <w:pPr>
        <w:pStyle w:val="ListNumber-ContractCzechRadio"/>
        <w:tabs>
          <w:tab w:val="clear" w:pos="5925"/>
          <w:tab w:val="left" w:pos="284"/>
        </w:tabs>
        <w:ind w:left="284" w:hanging="284"/>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14:paraId="56EE741B" w14:textId="77777777" w:rsidR="00B13875" w:rsidRPr="00D73CD0" w:rsidRDefault="00AB14FE">
      <w:pPr>
        <w:pStyle w:val="ListNumber-ContractCzechRadio"/>
        <w:tabs>
          <w:tab w:val="clear" w:pos="5925"/>
          <w:tab w:val="left" w:pos="284"/>
        </w:tabs>
        <w:ind w:left="284" w:hanging="284"/>
        <w:jc w:val="both"/>
      </w:pPr>
      <w:r w:rsidRPr="00D73CD0">
        <w:t>Nedílnou součástí této smlouvy je její:</w:t>
      </w:r>
    </w:p>
    <w:p w14:paraId="14E914D1" w14:textId="77777777" w:rsidR="00B13875" w:rsidRPr="00D73CD0" w:rsidRDefault="00AB14FE" w:rsidP="00B13875">
      <w:pPr>
        <w:pStyle w:val="Heading-Number-ContractCzechRadio"/>
        <w:numPr>
          <w:ilvl w:val="0"/>
          <w:numId w:val="0"/>
        </w:numPr>
        <w:ind w:left="312"/>
        <w:jc w:val="left"/>
        <w:rPr>
          <w:b w:val="0"/>
          <w:color w:val="auto"/>
        </w:rPr>
      </w:pPr>
      <w:r w:rsidRPr="00D73CD0">
        <w:rPr>
          <w:b w:val="0"/>
          <w:color w:val="auto"/>
        </w:rPr>
        <w:t xml:space="preserve">Příloha č. 1: </w:t>
      </w:r>
      <w:r w:rsidR="008B4C15">
        <w:rPr>
          <w:b w:val="0"/>
          <w:color w:val="auto"/>
        </w:rPr>
        <w:t>Technická s</w:t>
      </w:r>
      <w:r w:rsidRPr="00D73CD0">
        <w:rPr>
          <w:b w:val="0"/>
          <w:color w:val="auto"/>
        </w:rPr>
        <w:t xml:space="preserve">pecifikace zboží a </w:t>
      </w:r>
      <w:r w:rsidR="008B4C15">
        <w:rPr>
          <w:b w:val="0"/>
          <w:color w:val="auto"/>
        </w:rPr>
        <w:t>podmínek instalace</w:t>
      </w:r>
      <w:r w:rsidRPr="00D73CD0">
        <w:rPr>
          <w:b w:val="0"/>
          <w:color w:val="auto"/>
        </w:rPr>
        <w:t>;</w:t>
      </w:r>
    </w:p>
    <w:p w14:paraId="4CD043B5" w14:textId="77777777" w:rsidR="00B13875" w:rsidRDefault="00AB14FE" w:rsidP="00B13875">
      <w:pPr>
        <w:pStyle w:val="ListNumber-ContractCzechRadio"/>
        <w:numPr>
          <w:ilvl w:val="0"/>
          <w:numId w:val="0"/>
        </w:numPr>
        <w:ind w:left="312"/>
      </w:pPr>
      <w:r>
        <w:t>Příloha č. 2: Podmínky provádění činností externích osob v objektech ČRo.</w:t>
      </w:r>
    </w:p>
    <w:p w14:paraId="6CC24FEB" w14:textId="77777777" w:rsidR="00A83287" w:rsidRDefault="00A83287" w:rsidP="00DC13C6">
      <w:pPr>
        <w:pStyle w:val="ListNumber-ContractCzechRadio"/>
        <w:numPr>
          <w:ilvl w:val="0"/>
          <w:numId w:val="0"/>
        </w:numPr>
        <w:ind w:left="312"/>
      </w:pPr>
    </w:p>
    <w:p w14:paraId="7580CA0D" w14:textId="77777777" w:rsidR="00A83287" w:rsidRDefault="00A83287" w:rsidP="00DC13C6">
      <w:pPr>
        <w:pStyle w:val="ListNumber-ContractCzechRadio"/>
        <w:numPr>
          <w:ilvl w:val="0"/>
          <w:numId w:val="0"/>
        </w:numPr>
        <w:ind w:left="312"/>
      </w:pPr>
    </w:p>
    <w:p w14:paraId="68D45346" w14:textId="77777777" w:rsidR="00401352" w:rsidRPr="003B2AA6" w:rsidRDefault="00401352" w:rsidP="00A442B2">
      <w:pPr>
        <w:pStyle w:val="ListNumber-ContractCzechRadio"/>
        <w:numPr>
          <w:ilvl w:val="0"/>
          <w:numId w:val="0"/>
        </w:numPr>
      </w:pPr>
    </w:p>
    <w:tbl>
      <w:tblPr>
        <w:tblW w:w="0" w:type="auto"/>
        <w:tblLook w:val="04A0" w:firstRow="1" w:lastRow="0" w:firstColumn="1" w:lastColumn="0" w:noHBand="0" w:noVBand="1"/>
      </w:tblPr>
      <w:tblGrid>
        <w:gridCol w:w="4366"/>
        <w:gridCol w:w="4366"/>
      </w:tblGrid>
      <w:tr w:rsidR="00A9738A" w14:paraId="05BA91AA" w14:textId="77777777" w:rsidTr="001846F4">
        <w:tc>
          <w:tcPr>
            <w:tcW w:w="4366" w:type="dxa"/>
            <w:shd w:val="clear" w:color="auto" w:fill="auto"/>
          </w:tcPr>
          <w:p w14:paraId="348B9CB1" w14:textId="77777777" w:rsidR="00401352" w:rsidRPr="0082278B" w:rsidRDefault="00AB14FE" w:rsidP="003B0B7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00A442B2" w:rsidRPr="007905AF">
              <w:rPr>
                <w:rFonts w:cs="Arial"/>
                <w:szCs w:val="20"/>
              </w:rPr>
              <w:t>[</w:t>
            </w:r>
            <w:r w:rsidR="00A442B2" w:rsidRPr="004A2F71">
              <w:rPr>
                <w:rFonts w:cs="Arial"/>
                <w:szCs w:val="20"/>
                <w:highlight w:val="lightGray"/>
              </w:rPr>
              <w:t>DOPLNIT</w:t>
            </w:r>
            <w:r w:rsidR="00A442B2" w:rsidRPr="007905AF">
              <w:rPr>
                <w:rFonts w:cs="Arial"/>
                <w:szCs w:val="20"/>
              </w:rPr>
              <w:t>]</w:t>
            </w:r>
            <w:r w:rsidR="00A442B2">
              <w:rPr>
                <w:rFonts w:cs="Arial"/>
                <w:szCs w:val="20"/>
              </w:rPr>
              <w:t xml:space="preserve"> </w:t>
            </w:r>
            <w:r w:rsidRPr="0082278B">
              <w:t xml:space="preserve">dne </w:t>
            </w:r>
            <w:r w:rsidR="00A442B2" w:rsidRPr="004A2F71">
              <w:rPr>
                <w:rFonts w:cs="Arial"/>
                <w:szCs w:val="20"/>
                <w:highlight w:val="lightGray"/>
              </w:rPr>
              <w:t>[DOPLNIT</w:t>
            </w:r>
            <w:r w:rsidR="00A442B2" w:rsidRPr="007905AF">
              <w:rPr>
                <w:rFonts w:cs="Arial"/>
                <w:szCs w:val="20"/>
              </w:rPr>
              <w:t>]</w:t>
            </w:r>
          </w:p>
        </w:tc>
        <w:tc>
          <w:tcPr>
            <w:tcW w:w="4366" w:type="dxa"/>
            <w:shd w:val="clear" w:color="auto" w:fill="auto"/>
          </w:tcPr>
          <w:p w14:paraId="6B06FA3B" w14:textId="77777777" w:rsidR="00401352" w:rsidRPr="0082278B" w:rsidRDefault="00AB14FE"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4A2F71">
              <w:rPr>
                <w:rFonts w:cs="Arial"/>
                <w:szCs w:val="20"/>
                <w:highlight w:val="lightGray"/>
              </w:rPr>
              <w:t>[DOPLNIT</w:t>
            </w:r>
            <w:r w:rsidRPr="0002133B">
              <w:rPr>
                <w:rFonts w:cs="Arial"/>
                <w:szCs w:val="20"/>
              </w:rPr>
              <w:t>]</w:t>
            </w:r>
            <w:r w:rsidRPr="00893DFF">
              <w:t xml:space="preserve"> dne </w:t>
            </w:r>
            <w:r w:rsidRPr="004A2F71">
              <w:rPr>
                <w:rFonts w:cs="Arial"/>
                <w:szCs w:val="20"/>
                <w:highlight w:val="lightGray"/>
              </w:rPr>
              <w:t>[DOPLNIT</w:t>
            </w:r>
            <w:r w:rsidRPr="0002133B">
              <w:rPr>
                <w:rFonts w:cs="Arial"/>
                <w:szCs w:val="20"/>
              </w:rPr>
              <w:t>]</w:t>
            </w:r>
          </w:p>
        </w:tc>
      </w:tr>
      <w:tr w:rsidR="00A9738A" w14:paraId="0098DD7D" w14:textId="77777777" w:rsidTr="001846F4">
        <w:tc>
          <w:tcPr>
            <w:tcW w:w="4366" w:type="dxa"/>
            <w:shd w:val="clear" w:color="auto" w:fill="auto"/>
          </w:tcPr>
          <w:p w14:paraId="6172CD58" w14:textId="77777777" w:rsidR="00401352" w:rsidRDefault="00AB14FE"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0C3C97B7" w14:textId="77777777" w:rsidR="00A442B2" w:rsidRPr="004A2F71" w:rsidRDefault="00AB14FE"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4A2F71">
              <w:rPr>
                <w:rFonts w:cs="Arial"/>
                <w:b/>
                <w:szCs w:val="20"/>
                <w:highlight w:val="lightGray"/>
              </w:rPr>
              <w:t>DOPLNIT JMÉNO A PŘÍJMENÍ]</w:t>
            </w:r>
          </w:p>
          <w:p w14:paraId="0B950CCB" w14:textId="77777777" w:rsidR="00401352" w:rsidRPr="0082278B" w:rsidRDefault="00AB14FE"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A2F71">
              <w:rPr>
                <w:rFonts w:cs="Arial"/>
                <w:b/>
                <w:szCs w:val="20"/>
                <w:highlight w:val="lightGray"/>
              </w:rPr>
              <w:t>[DOPLNIT FUNKCI]</w:t>
            </w:r>
          </w:p>
        </w:tc>
        <w:tc>
          <w:tcPr>
            <w:tcW w:w="4366" w:type="dxa"/>
            <w:shd w:val="clear" w:color="auto" w:fill="auto"/>
          </w:tcPr>
          <w:p w14:paraId="70187BE5" w14:textId="77777777" w:rsidR="00401352" w:rsidRDefault="00AB14FE"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7655EA36" w14:textId="77777777" w:rsidR="00401352" w:rsidRPr="004A2F71" w:rsidRDefault="00AB14FE"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4A2F71">
              <w:rPr>
                <w:rFonts w:cs="Arial"/>
                <w:b/>
                <w:szCs w:val="20"/>
                <w:highlight w:val="lightGray"/>
              </w:rPr>
              <w:t>DOPLNIT JMÉNO A PŘÍJMENÍ]</w:t>
            </w:r>
          </w:p>
          <w:p w14:paraId="59071AB8" w14:textId="77777777" w:rsidR="00401352" w:rsidRPr="0082278B" w:rsidRDefault="00AB14FE"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A2F71">
              <w:rPr>
                <w:rFonts w:cs="Arial"/>
                <w:b/>
                <w:szCs w:val="20"/>
                <w:highlight w:val="lightGray"/>
              </w:rPr>
              <w:t>[DOPLNIT FUNKCI]</w:t>
            </w:r>
          </w:p>
        </w:tc>
      </w:tr>
    </w:tbl>
    <w:p w14:paraId="0375B352" w14:textId="77777777" w:rsidR="00401352" w:rsidRPr="006D0812" w:rsidRDefault="00401352" w:rsidP="00401352"/>
    <w:p w14:paraId="556CF907" w14:textId="77777777" w:rsidR="00401352" w:rsidRDefault="00401352" w:rsidP="00401352">
      <w:pPr>
        <w:pStyle w:val="SubjectName-ContractCzechRadio"/>
        <w:jc w:val="center"/>
      </w:pPr>
    </w:p>
    <w:p w14:paraId="509A5545" w14:textId="77777777" w:rsidR="00401352" w:rsidRDefault="00401352" w:rsidP="00401352">
      <w:pPr>
        <w:pStyle w:val="SubjectName-ContractCzechRadio"/>
        <w:jc w:val="center"/>
      </w:pPr>
    </w:p>
    <w:p w14:paraId="4BC61CD8" w14:textId="77777777" w:rsidR="00401352" w:rsidRDefault="00401352" w:rsidP="00401352">
      <w:pPr>
        <w:pStyle w:val="SubjectName-ContractCzechRadio"/>
        <w:jc w:val="center"/>
      </w:pPr>
    </w:p>
    <w:p w14:paraId="0A4D7013" w14:textId="77777777" w:rsidR="00A442B2" w:rsidRDefault="00AB14FE" w:rsidP="00A442B2">
      <w:pPr>
        <w:pStyle w:val="SubjectName-ContractCzechRadio"/>
        <w:jc w:val="center"/>
      </w:pPr>
      <w:r>
        <w:br w:type="page"/>
      </w:r>
    </w:p>
    <w:p w14:paraId="57D14811" w14:textId="77777777" w:rsidR="00B13875" w:rsidRDefault="00AB14FE" w:rsidP="00B13875">
      <w:pPr>
        <w:pStyle w:val="SubjectName-ContractCzechRadio"/>
        <w:jc w:val="center"/>
        <w:rPr>
          <w:b w:val="0"/>
          <w:color w:val="auto"/>
        </w:rPr>
      </w:pPr>
      <w:r>
        <w:rPr>
          <w:color w:val="auto"/>
        </w:rPr>
        <w:lastRenderedPageBreak/>
        <w:t xml:space="preserve">PŘÍLOHA č. 1 – </w:t>
      </w:r>
      <w:r w:rsidR="00D56380" w:rsidRPr="00D56380">
        <w:rPr>
          <w:color w:val="auto"/>
        </w:rPr>
        <w:t>TECHNICKÁ SPECIFIKACE ZBOŽÍ A PODMÍNEK</w:t>
      </w:r>
      <w:r w:rsidR="00D56380">
        <w:rPr>
          <w:b w:val="0"/>
          <w:color w:val="auto"/>
        </w:rPr>
        <w:t xml:space="preserve"> </w:t>
      </w:r>
      <w:r w:rsidR="00D56380" w:rsidRPr="00D56380">
        <w:rPr>
          <w:color w:val="auto"/>
        </w:rPr>
        <w:t>INSTALACE</w:t>
      </w:r>
    </w:p>
    <w:p w14:paraId="12C692BD" w14:textId="4741EB1B" w:rsidR="00B13875" w:rsidRPr="002B16F6" w:rsidRDefault="00AB14FE" w:rsidP="00B13875">
      <w:pPr>
        <w:pStyle w:val="SubjectSpecification-ContractCzechRadio"/>
        <w:jc w:val="center"/>
        <w:rPr>
          <w:i/>
          <w:color w:val="000000" w:themeColor="text1"/>
        </w:rPr>
      </w:pPr>
      <w:r w:rsidRPr="002B16F6">
        <w:rPr>
          <w:i/>
          <w:color w:val="000000" w:themeColor="text1"/>
        </w:rPr>
        <w:t>(dle příslušn</w:t>
      </w:r>
      <w:del w:id="3" w:author="Janíčková Iva" w:date="2025-02-19T10:00:00Z">
        <w:r w:rsidRPr="002B16F6" w:rsidDel="005A27AE">
          <w:rPr>
            <w:i/>
            <w:color w:val="000000" w:themeColor="text1"/>
          </w:rPr>
          <w:delText>é smlouvy</w:delText>
        </w:r>
      </w:del>
      <w:ins w:id="4" w:author="Janíčková Iva" w:date="2025-02-19T10:00:00Z">
        <w:r w:rsidR="005A27AE">
          <w:rPr>
            <w:i/>
            <w:color w:val="000000" w:themeColor="text1"/>
          </w:rPr>
          <w:t>ého minitendru</w:t>
        </w:r>
      </w:ins>
      <w:bookmarkStart w:id="5" w:name="_GoBack"/>
      <w:bookmarkEnd w:id="5"/>
      <w:r w:rsidRPr="002B16F6">
        <w:rPr>
          <w:i/>
          <w:color w:val="000000" w:themeColor="text1"/>
        </w:rPr>
        <w:t>)</w:t>
      </w:r>
    </w:p>
    <w:p w14:paraId="66F818FA" w14:textId="77777777" w:rsidR="00A442B2" w:rsidRDefault="00A442B2" w:rsidP="00A442B2">
      <w:pPr>
        <w:pStyle w:val="SubjectName-ContractCzechRadio"/>
        <w:jc w:val="center"/>
        <w:rPr>
          <w:sz w:val="32"/>
        </w:rPr>
      </w:pPr>
    </w:p>
    <w:p w14:paraId="56E31120" w14:textId="77777777" w:rsidR="00401352" w:rsidRPr="003B2AA6" w:rsidRDefault="00401352" w:rsidP="00401352">
      <w:pPr>
        <w:pStyle w:val="SubjectSpecification-ContractCzechRadio"/>
      </w:pPr>
    </w:p>
    <w:p w14:paraId="6014DE73" w14:textId="77777777" w:rsidR="00401352" w:rsidRDefault="00401352" w:rsidP="00401352">
      <w:pPr>
        <w:pStyle w:val="SubjectSpecification-ContractCzechRadio"/>
      </w:pPr>
    </w:p>
    <w:p w14:paraId="1BA6DC36" w14:textId="77777777" w:rsidR="00401352" w:rsidRDefault="00AB14FE" w:rsidP="00401352">
      <w:pPr>
        <w:pStyle w:val="SubjectSpecification-ContractCzechRadio"/>
        <w:rPr>
          <w:noProof/>
          <w:lang w:eastAsia="cs-CZ"/>
        </w:rPr>
      </w:pPr>
      <w:r w:rsidRPr="00C23F7A">
        <w:rPr>
          <w:noProof/>
          <w:lang w:eastAsia="cs-CZ"/>
        </w:rPr>
        <w:drawing>
          <wp:inline distT="0" distB="0" distL="0" distR="0" wp14:anchorId="4EE83916" wp14:editId="3DE2EA6B">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6B5AD5D0" w14:textId="77777777" w:rsidR="00576A8A" w:rsidRDefault="00AB14F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16C9705F" w14:textId="77777777" w:rsidR="001E1B75" w:rsidRDefault="001E1B75"/>
    <w:p w14:paraId="48E89DE4" w14:textId="77777777" w:rsidR="001E1B75" w:rsidRDefault="00AB14FE" w:rsidP="001E1B75">
      <w:pPr>
        <w:pStyle w:val="ListNumber-ContractCzechRadio"/>
        <w:numPr>
          <w:ilvl w:val="0"/>
          <w:numId w:val="0"/>
        </w:numPr>
        <w:ind w:left="312" w:hanging="312"/>
        <w:jc w:val="center"/>
        <w:rPr>
          <w:rFonts w:eastAsiaTheme="minorHAnsi" w:cs="Arial"/>
          <w:b/>
          <w:szCs w:val="20"/>
        </w:rPr>
      </w:pPr>
      <w:r>
        <w:rPr>
          <w:rFonts w:cs="Arial"/>
          <w:b/>
          <w:szCs w:val="20"/>
        </w:rPr>
        <w:t xml:space="preserve">PŘÍLOHA č. </w:t>
      </w:r>
      <w:r w:rsidR="004A2F71">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1EFE0235" w14:textId="77777777" w:rsidR="001E1B75" w:rsidRPr="0002133B" w:rsidRDefault="00AB14FE" w:rsidP="002C2BDB">
      <w:pPr>
        <w:pStyle w:val="Heading-Number-ContractCzechRadio"/>
        <w:numPr>
          <w:ilvl w:val="0"/>
          <w:numId w:val="12"/>
        </w:numPr>
        <w:rPr>
          <w:rFonts w:cstheme="majorBidi"/>
          <w:color w:val="auto"/>
        </w:rPr>
      </w:pPr>
      <w:r w:rsidRPr="0002133B">
        <w:rPr>
          <w:color w:val="auto"/>
        </w:rPr>
        <w:t>Úvodní ustanovení</w:t>
      </w:r>
    </w:p>
    <w:p w14:paraId="11A75E95" w14:textId="77777777" w:rsidR="001E1B75" w:rsidRDefault="00AB14FE" w:rsidP="00855AA4">
      <w:pPr>
        <w:pStyle w:val="ListNumber-ContractCzechRadio"/>
        <w:tabs>
          <w:tab w:val="clear" w:pos="5925"/>
          <w:tab w:val="left" w:pos="567"/>
        </w:tabs>
        <w:ind w:left="284" w:hanging="284"/>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provádí činnosti či poskytuje služby pro ČRo. </w:t>
      </w:r>
    </w:p>
    <w:p w14:paraId="5CE43DDD" w14:textId="77777777" w:rsidR="001E1B75" w:rsidRDefault="00AB14FE" w:rsidP="00433AD0">
      <w:pPr>
        <w:pStyle w:val="ListNumber-ContractCzechRadio"/>
        <w:tabs>
          <w:tab w:val="clear" w:pos="5925"/>
          <w:tab w:val="left" w:pos="567"/>
        </w:tabs>
        <w:ind w:left="284" w:hanging="284"/>
        <w:jc w:val="both"/>
      </w:pPr>
      <w:r>
        <w:t xml:space="preserve">Externí osoby jsou povinny si počínat tak, aby neohrožovaly zdraví, životy zaměstnanců a dalších osob v objektech ČRo nebo životní prostředí provozováním nebezpečných činností. </w:t>
      </w:r>
    </w:p>
    <w:p w14:paraId="3B2628EB" w14:textId="77777777" w:rsidR="001E1B75" w:rsidRDefault="00AB14FE">
      <w:pPr>
        <w:pStyle w:val="ListNumber-ContractCzechRadio"/>
        <w:tabs>
          <w:tab w:val="clear" w:pos="5925"/>
          <w:tab w:val="left" w:pos="567"/>
        </w:tabs>
        <w:ind w:left="284" w:hanging="284"/>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41FC8CD9" w14:textId="77777777" w:rsidR="001E1B75" w:rsidRDefault="00AB14FE">
      <w:pPr>
        <w:pStyle w:val="ListNumber-ContractCzechRadio"/>
        <w:tabs>
          <w:tab w:val="clear" w:pos="5925"/>
          <w:tab w:val="left" w:pos="567"/>
        </w:tabs>
        <w:ind w:left="284" w:hanging="284"/>
        <w:jc w:val="both"/>
      </w:pPr>
      <w:r>
        <w:t xml:space="preserve">Odpovědní zaměstnanci ČRo jsou oprávněni kontrolovat, zda externí osoby plní povinnosti uložené v oblasti BOZP, PO a ochrany ŽP nebo těmito podmínkami a tyto osoby jsou povinny takovou kontrolu strpět. </w:t>
      </w:r>
    </w:p>
    <w:p w14:paraId="10B433A2" w14:textId="77777777" w:rsidR="001E1B75" w:rsidRDefault="00AB14FE">
      <w:pPr>
        <w:pStyle w:val="Heading-Number-ContractCzechRadio"/>
        <w:ind w:hanging="5061"/>
        <w:rPr>
          <w:color w:val="auto"/>
        </w:rPr>
      </w:pPr>
      <w:r>
        <w:rPr>
          <w:color w:val="auto"/>
        </w:rPr>
        <w:t>Povinnosti externích osob v oblasti BOZP a PO</w:t>
      </w:r>
    </w:p>
    <w:p w14:paraId="6C2D764F" w14:textId="77777777" w:rsidR="001E1B75" w:rsidRDefault="00AB14FE">
      <w:pPr>
        <w:pStyle w:val="ListNumber-ContractCzechRadio"/>
        <w:tabs>
          <w:tab w:val="clear" w:pos="5925"/>
          <w:tab w:val="left" w:pos="284"/>
        </w:tabs>
        <w:ind w:left="284" w:hanging="284"/>
        <w:jc w:val="both"/>
      </w:pPr>
      <w:r>
        <w:t xml:space="preserve">Odpovědný zástupce externí osoby je povinen předat na výzvu ČRo seznam osob, které budou vykonávat činnosti v objektu ČRo a předem hlásit případné změny těchto osob. </w:t>
      </w:r>
    </w:p>
    <w:p w14:paraId="2720B833" w14:textId="77777777" w:rsidR="001E1B75" w:rsidRDefault="00AB14FE">
      <w:pPr>
        <w:pStyle w:val="ListNumber-ContractCzechRadio"/>
        <w:tabs>
          <w:tab w:val="clear" w:pos="5925"/>
          <w:tab w:val="left" w:pos="284"/>
        </w:tabs>
        <w:ind w:left="284" w:hanging="284"/>
        <w:jc w:val="both"/>
      </w:pPr>
      <w:r>
        <w:t xml:space="preserve">Veškeré povinnosti stanovené těmito podmínkami vůči zaměstnancům externí osoby, je externí osoba povinna plnit i ve vztahu ke svým poddodavatelům a jejich zaměstnancům. </w:t>
      </w:r>
    </w:p>
    <w:p w14:paraId="2D474DFA" w14:textId="77777777" w:rsidR="001E1B75" w:rsidRDefault="00AB14FE">
      <w:pPr>
        <w:pStyle w:val="ListNumber-ContractCzechRadio"/>
        <w:tabs>
          <w:tab w:val="clear" w:pos="5925"/>
          <w:tab w:val="left" w:pos="284"/>
        </w:tabs>
        <w:ind w:left="284" w:hanging="284"/>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387344F" w14:textId="77777777" w:rsidR="001E1B75" w:rsidRDefault="00AB14FE">
      <w:pPr>
        <w:pStyle w:val="ListNumber-ContractCzechRadio"/>
        <w:tabs>
          <w:tab w:val="clear" w:pos="5925"/>
          <w:tab w:val="left" w:pos="284"/>
        </w:tabs>
        <w:ind w:left="284" w:hanging="284"/>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14EE6EED" w14:textId="77777777" w:rsidR="001E1B75" w:rsidRDefault="00AB14FE">
      <w:pPr>
        <w:pStyle w:val="ListNumber-ContractCzechRadio"/>
        <w:tabs>
          <w:tab w:val="clear" w:pos="5925"/>
          <w:tab w:val="left" w:pos="284"/>
        </w:tabs>
        <w:ind w:left="284" w:hanging="284"/>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A2244BB" w14:textId="77777777" w:rsidR="001E1B75" w:rsidRDefault="00AB14FE">
      <w:pPr>
        <w:pStyle w:val="ListNumber-ContractCzechRadio"/>
        <w:tabs>
          <w:tab w:val="clear" w:pos="5925"/>
          <w:tab w:val="left" w:pos="284"/>
        </w:tabs>
        <w:ind w:left="284" w:hanging="284"/>
        <w:jc w:val="both"/>
      </w:pPr>
      <w:r>
        <w:t>Externí osoby odpovídají za odbornou a zdravotní způsobilost svých zaměstnanců včetně svých poddodavatelů.</w:t>
      </w:r>
    </w:p>
    <w:p w14:paraId="2FB36A1D" w14:textId="77777777" w:rsidR="001E1B75" w:rsidRDefault="00AB14FE">
      <w:pPr>
        <w:pStyle w:val="ListNumber-ContractCzechRadio"/>
        <w:tabs>
          <w:tab w:val="clear" w:pos="5925"/>
          <w:tab w:val="left" w:pos="284"/>
        </w:tabs>
        <w:ind w:left="284" w:hanging="284"/>
        <w:jc w:val="both"/>
      </w:pPr>
      <w:r>
        <w:t>Externí osoby jsou zejména povinny:</w:t>
      </w:r>
    </w:p>
    <w:p w14:paraId="10FAAC83" w14:textId="77777777" w:rsidR="001E1B75" w:rsidRDefault="00AB14FE">
      <w:pPr>
        <w:pStyle w:val="ListLetter-ContractCzechRadio"/>
        <w:tabs>
          <w:tab w:val="clear" w:pos="6549"/>
        </w:tabs>
        <w:ind w:left="567" w:hanging="141"/>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w:t>
      </w:r>
      <w:r>
        <w:lastRenderedPageBreak/>
        <w:t>zaměstnanců externí osoby včetně poddodavatelů, kteří budou pracovat v objektech ČRo. Externí osoba je povinna na vyžádání odpovědného zaměstnance předložit doklad o provedení školení dle předchozí věty,</w:t>
      </w:r>
    </w:p>
    <w:p w14:paraId="7BB8C61F" w14:textId="77777777" w:rsidR="001E1B75" w:rsidRDefault="00AB14FE">
      <w:pPr>
        <w:pStyle w:val="ListLetter-ContractCzechRadio"/>
        <w:tabs>
          <w:tab w:val="clear" w:pos="6549"/>
        </w:tabs>
        <w:ind w:left="567" w:hanging="141"/>
        <w:jc w:val="both"/>
      </w:pPr>
      <w:r>
        <w:t>zajistit, aby jejich zaměstnanci nevstupovali do prostor, které nejsou určeny k jejich činnosti,</w:t>
      </w:r>
    </w:p>
    <w:p w14:paraId="7A959DBA" w14:textId="77777777" w:rsidR="001E1B75" w:rsidRDefault="00AB14FE">
      <w:pPr>
        <w:pStyle w:val="ListLetter-ContractCzechRadio"/>
        <w:tabs>
          <w:tab w:val="clear" w:pos="6549"/>
        </w:tabs>
        <w:ind w:left="567" w:hanging="141"/>
        <w:jc w:val="both"/>
      </w:pPr>
      <w:r>
        <w:t>zajistit označení svých zaměstnanců na pracovních či ochranných oděvech tak, aby bylo zřejmé, že se jedná o externí osoby,</w:t>
      </w:r>
    </w:p>
    <w:p w14:paraId="58D0DC2F" w14:textId="77777777" w:rsidR="001E1B75" w:rsidRDefault="00AB14FE">
      <w:pPr>
        <w:pStyle w:val="ListLetter-ContractCzechRadio"/>
        <w:tabs>
          <w:tab w:val="clear" w:pos="6549"/>
        </w:tabs>
        <w:ind w:left="567" w:hanging="141"/>
        <w:jc w:val="both"/>
      </w:pPr>
      <w:r>
        <w:t>dbát pokynů příslušného odpovědného zaměstnance a jím stanovených bezpečnostních opatření a poskytovat mu potřebnou součinnost,</w:t>
      </w:r>
    </w:p>
    <w:p w14:paraId="5F9BDB67" w14:textId="77777777" w:rsidR="001E1B75" w:rsidRDefault="00AB14FE">
      <w:pPr>
        <w:pStyle w:val="ListLetter-ContractCzechRadio"/>
        <w:tabs>
          <w:tab w:val="clear" w:pos="6549"/>
        </w:tabs>
        <w:ind w:left="567" w:hanging="141"/>
        <w:jc w:val="both"/>
      </w:pPr>
      <w:r>
        <w:t xml:space="preserve">upozornit příslušného zaměstnance útvaru ČRo, pro který jsou činnosti prováděny, na všechny okolnosti, které by mohly vést k ohrožení provozu nebo k ohrožení bezpečného stavu technických zařízení, </w:t>
      </w:r>
    </w:p>
    <w:p w14:paraId="793CE092" w14:textId="77777777" w:rsidR="001E1B75" w:rsidRDefault="00AB14FE">
      <w:pPr>
        <w:pStyle w:val="ListLetter-ContractCzechRadio"/>
        <w:tabs>
          <w:tab w:val="clear" w:pos="6549"/>
        </w:tabs>
        <w:ind w:left="567" w:hanging="141"/>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F803F4B" w14:textId="77777777" w:rsidR="001E1B75" w:rsidRDefault="00AB14FE">
      <w:pPr>
        <w:pStyle w:val="ListLetter-ContractCzechRadio"/>
        <w:tabs>
          <w:tab w:val="clear" w:pos="6549"/>
        </w:tabs>
        <w:ind w:left="567" w:hanging="141"/>
        <w:jc w:val="both"/>
      </w:pPr>
      <w:r>
        <w:t>zajistit, aby stroje, zařízení, nářadí používané externí osobou nebyla používána v rozporu s bezpečnostními předpisy, čímž se zvyšuje riziko úrazu,</w:t>
      </w:r>
    </w:p>
    <w:p w14:paraId="6608FCA1" w14:textId="77777777" w:rsidR="001E1B75" w:rsidRDefault="00AB14FE">
      <w:pPr>
        <w:pStyle w:val="ListLetter-ContractCzechRadio"/>
        <w:tabs>
          <w:tab w:val="clear" w:pos="6549"/>
        </w:tabs>
        <w:ind w:left="567" w:hanging="141"/>
        <w:jc w:val="both"/>
      </w:pPr>
      <w:r>
        <w:t>zaměstnanci externích osob jsou povinni se podrobit zkouškám na přítomnost alkoholu či jiných návykových látek prováděnými odpovědným zaměstnancem ČRo,</w:t>
      </w:r>
    </w:p>
    <w:p w14:paraId="01D0AB45" w14:textId="77777777" w:rsidR="001E1B75" w:rsidRDefault="00AB14FE">
      <w:pPr>
        <w:pStyle w:val="ListLetter-ContractCzechRadio"/>
        <w:tabs>
          <w:tab w:val="clear" w:pos="6549"/>
        </w:tabs>
        <w:ind w:left="567" w:hanging="141"/>
        <w:jc w:val="both"/>
      </w:pPr>
      <w:r>
        <w:t xml:space="preserve">v případě mimořádné události (havarijního stavu, evakuace apod.) je externí osoba povinna uposlechnout příkazu odpovědného zaměstnance ČRo, </w:t>
      </w:r>
    </w:p>
    <w:p w14:paraId="3D47366E" w14:textId="77777777" w:rsidR="001E1B75" w:rsidRDefault="00AB14FE">
      <w:pPr>
        <w:pStyle w:val="ListLetter-ContractCzechRadio"/>
        <w:tabs>
          <w:tab w:val="clear" w:pos="6549"/>
        </w:tabs>
        <w:ind w:left="567" w:hanging="141"/>
        <w:jc w:val="both"/>
      </w:pPr>
      <w:r>
        <w:t>trvale udržovat volné a nezatarasené únikové cesty a komunikace včetně vymezených prostorů před elektrickými rozvaděči,</w:t>
      </w:r>
    </w:p>
    <w:p w14:paraId="6FFFF4EC" w14:textId="77777777" w:rsidR="001E1B75" w:rsidRDefault="00AB14FE">
      <w:pPr>
        <w:pStyle w:val="ListLetter-ContractCzechRadio"/>
        <w:tabs>
          <w:tab w:val="clear" w:pos="6549"/>
        </w:tabs>
        <w:ind w:left="567" w:hanging="141"/>
        <w:jc w:val="both"/>
      </w:pPr>
      <w:r>
        <w:t>zajistit, aby zaměstnanci externí osoby používali ochranné pracovní prostředky a ochranné zařízení strojů zabraňujících či snižujících nebezpečí vzniku úrazu,</w:t>
      </w:r>
    </w:p>
    <w:p w14:paraId="49640635" w14:textId="77777777" w:rsidR="001E1B75" w:rsidRDefault="00AB14FE">
      <w:pPr>
        <w:pStyle w:val="ListLetter-ContractCzechRadio"/>
        <w:tabs>
          <w:tab w:val="clear" w:pos="6549"/>
        </w:tabs>
        <w:ind w:left="567" w:hanging="141"/>
        <w:jc w:val="both"/>
      </w:pPr>
      <w:r>
        <w:t>zajistit, aby činnosti prováděné externí osobou byly prováděny v souladu se zásadami BOZP a PO a všemi obecně závaznými právními předpisy platnými pro činnosti, které externí osoby provádějí,</w:t>
      </w:r>
    </w:p>
    <w:p w14:paraId="1D4EFE7D" w14:textId="77777777" w:rsidR="001E1B75" w:rsidRDefault="00AB14FE">
      <w:pPr>
        <w:pStyle w:val="ListLetter-ContractCzechRadio"/>
        <w:tabs>
          <w:tab w:val="clear" w:pos="6549"/>
        </w:tabs>
        <w:ind w:left="567" w:hanging="141"/>
        <w:jc w:val="both"/>
      </w:pPr>
      <w:r>
        <w:t>počínat si tak, aby svým jednáním nezavdaly příčinu ke vzniku požáru, výbuchu, ohrožení života nebo škody na majetku,</w:t>
      </w:r>
    </w:p>
    <w:p w14:paraId="7A85D613" w14:textId="77777777" w:rsidR="001E1B75" w:rsidRDefault="00AB14FE">
      <w:pPr>
        <w:pStyle w:val="ListLetter-ContractCzechRadio"/>
        <w:tabs>
          <w:tab w:val="clear" w:pos="6549"/>
        </w:tabs>
        <w:ind w:left="567" w:hanging="141"/>
        <w:jc w:val="both"/>
      </w:pPr>
      <w:r>
        <w:t>dodržovat zákaz kouření v objektech ČRo s výjimkou k tomu určených prostorů,</w:t>
      </w:r>
    </w:p>
    <w:p w14:paraId="7B72A0D8" w14:textId="77777777" w:rsidR="001E1B75" w:rsidRDefault="00AB14FE">
      <w:pPr>
        <w:pStyle w:val="ListLetter-ContractCzechRadio"/>
        <w:tabs>
          <w:tab w:val="clear" w:pos="6549"/>
        </w:tabs>
        <w:ind w:left="567" w:hanging="141"/>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79167BD" w14:textId="77777777" w:rsidR="001E1B75" w:rsidRDefault="00AB14FE">
      <w:pPr>
        <w:pStyle w:val="ListLetter-ContractCzechRadio"/>
        <w:tabs>
          <w:tab w:val="clear" w:pos="6549"/>
        </w:tabs>
        <w:ind w:left="567" w:hanging="141"/>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045C5CF" w14:textId="77777777" w:rsidR="001E1B75" w:rsidRDefault="00AB14FE">
      <w:pPr>
        <w:pStyle w:val="Heading-Number-ContractCzechRadio"/>
        <w:ind w:hanging="5061"/>
        <w:rPr>
          <w:color w:val="auto"/>
        </w:rPr>
      </w:pPr>
      <w:r>
        <w:rPr>
          <w:color w:val="auto"/>
        </w:rPr>
        <w:lastRenderedPageBreak/>
        <w:t>Povinnosti externích osob v oblasti ŽP</w:t>
      </w:r>
    </w:p>
    <w:p w14:paraId="2FC24B53" w14:textId="77777777" w:rsidR="001E1B75" w:rsidRDefault="00AB14FE">
      <w:pPr>
        <w:pStyle w:val="ListNumber-ContractCzechRadio"/>
        <w:tabs>
          <w:tab w:val="clear" w:pos="5613"/>
          <w:tab w:val="clear" w:pos="5925"/>
          <w:tab w:val="left" w:pos="284"/>
        </w:tabs>
        <w:ind w:left="284" w:hanging="284"/>
        <w:jc w:val="both"/>
      </w:pPr>
      <w:r>
        <w:t xml:space="preserve">Externí osoby jsou povinny dodržovat veškerá ustanovení obecně závazných právních předpisů v oblasti ochrany ŽP a zejména z. č. </w:t>
      </w:r>
      <w:r w:rsidR="00100EB6">
        <w:t>541</w:t>
      </w:r>
      <w:r>
        <w:t>/20</w:t>
      </w:r>
      <w:r w:rsidR="00100EB6">
        <w:t>20</w:t>
      </w:r>
      <w:r>
        <w:t xml:space="preserve"> Sb., o odpadech. Případné sankce uložené orgány státní správy spojené s porušením legislativy ze strany externí osoby, ponese externí osoba. </w:t>
      </w:r>
    </w:p>
    <w:p w14:paraId="4BD080AD" w14:textId="77777777" w:rsidR="001E1B75" w:rsidRDefault="00AB14FE">
      <w:pPr>
        <w:pStyle w:val="ListNumber-ContractCzechRadio"/>
        <w:tabs>
          <w:tab w:val="clear" w:pos="5613"/>
          <w:tab w:val="clear" w:pos="5925"/>
          <w:tab w:val="left" w:pos="284"/>
        </w:tabs>
        <w:ind w:left="284" w:hanging="284"/>
        <w:jc w:val="both"/>
      </w:pPr>
      <w:r>
        <w:t>Externí osoby jsou zejména povinny:</w:t>
      </w:r>
    </w:p>
    <w:p w14:paraId="18E5384E" w14:textId="77777777" w:rsidR="001E1B75" w:rsidRDefault="00AB14FE">
      <w:pPr>
        <w:pStyle w:val="ListLetter-ContractCzechRadio"/>
        <w:tabs>
          <w:tab w:val="clear" w:pos="6549"/>
          <w:tab w:val="left" w:pos="709"/>
        </w:tabs>
        <w:ind w:left="567" w:hanging="141"/>
        <w:jc w:val="both"/>
      </w:pPr>
      <w:r>
        <w:t>nakládat s odpady, které vznikly v důsledku jejich činnosti v souladu s právními předpisy,</w:t>
      </w:r>
    </w:p>
    <w:p w14:paraId="2CADB871" w14:textId="77777777" w:rsidR="001E1B75" w:rsidRDefault="00AB14FE">
      <w:pPr>
        <w:pStyle w:val="ListLetter-ContractCzechRadio"/>
        <w:tabs>
          <w:tab w:val="clear" w:pos="6549"/>
          <w:tab w:val="left" w:pos="709"/>
        </w:tabs>
        <w:ind w:left="567" w:hanging="141"/>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F89920E" w14:textId="77777777" w:rsidR="001E1B75" w:rsidRDefault="00AB14FE">
      <w:pPr>
        <w:pStyle w:val="ListLetter-ContractCzechRadio"/>
        <w:tabs>
          <w:tab w:val="clear" w:pos="6549"/>
          <w:tab w:val="left" w:pos="709"/>
        </w:tabs>
        <w:ind w:left="567" w:hanging="141"/>
        <w:jc w:val="both"/>
      </w:pPr>
      <w:r>
        <w:t>neznečišťovat komunikace a nepoškozovat zeleň,</w:t>
      </w:r>
    </w:p>
    <w:p w14:paraId="7BB4F61A" w14:textId="77777777" w:rsidR="001E1B75" w:rsidRDefault="00AB14FE">
      <w:pPr>
        <w:pStyle w:val="ListLetter-ContractCzechRadio"/>
        <w:tabs>
          <w:tab w:val="clear" w:pos="6549"/>
          <w:tab w:val="left" w:pos="709"/>
        </w:tabs>
        <w:ind w:left="567" w:hanging="141"/>
        <w:jc w:val="both"/>
      </w:pPr>
      <w:r>
        <w:t>zajistit likvidaci obalů dle platných právních předpisů.</w:t>
      </w:r>
    </w:p>
    <w:p w14:paraId="68524D89" w14:textId="77777777" w:rsidR="001E1B75" w:rsidRDefault="00AB14FE">
      <w:pPr>
        <w:pStyle w:val="ListNumber-ContractCzechRadio"/>
        <w:tabs>
          <w:tab w:val="clear" w:pos="5925"/>
          <w:tab w:val="left" w:pos="284"/>
        </w:tabs>
        <w:ind w:left="284" w:hanging="284"/>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87577FB" w14:textId="77777777" w:rsidR="001E1B75" w:rsidRDefault="00AB14FE">
      <w:pPr>
        <w:pStyle w:val="ListNumber-ContractCzechRadio"/>
        <w:tabs>
          <w:tab w:val="clear" w:pos="5925"/>
          <w:tab w:val="left" w:pos="284"/>
        </w:tabs>
        <w:ind w:left="284" w:hanging="284"/>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D88B1A7" w14:textId="77777777" w:rsidR="001E1B75" w:rsidRDefault="00AB14FE">
      <w:pPr>
        <w:pStyle w:val="Heading-Number-ContractCzechRadio"/>
        <w:ind w:hanging="5061"/>
        <w:rPr>
          <w:color w:val="auto"/>
        </w:rPr>
      </w:pPr>
      <w:r>
        <w:rPr>
          <w:color w:val="auto"/>
        </w:rPr>
        <w:t>Ostatní ustanovení</w:t>
      </w:r>
    </w:p>
    <w:p w14:paraId="5014027F" w14:textId="77777777" w:rsidR="001E1B75" w:rsidRDefault="00AB14FE">
      <w:pPr>
        <w:pStyle w:val="ListNumber-ContractCzechRadio"/>
        <w:tabs>
          <w:tab w:val="clear" w:pos="5925"/>
          <w:tab w:val="left" w:pos="851"/>
        </w:tabs>
        <w:ind w:left="284" w:hanging="284"/>
        <w:jc w:val="both"/>
      </w:pPr>
      <w:r>
        <w:t xml:space="preserve">Fotografování a natáčení je v objektech ČRo zakázáno, ledaže s tím vyslovil souhlas generální ředitel, nebo jeho pověřený zástupce. </w:t>
      </w:r>
    </w:p>
    <w:p w14:paraId="2AB0B022" w14:textId="77777777" w:rsidR="001E1B75" w:rsidRDefault="001E1B75" w:rsidP="001E1B75">
      <w:pPr>
        <w:tabs>
          <w:tab w:val="clear" w:pos="312"/>
          <w:tab w:val="clear" w:pos="624"/>
          <w:tab w:val="left" w:pos="708"/>
        </w:tabs>
        <w:spacing w:line="240" w:lineRule="auto"/>
        <w:rPr>
          <w:rFonts w:cs="Arial"/>
          <w:szCs w:val="20"/>
        </w:rPr>
      </w:pPr>
    </w:p>
    <w:p w14:paraId="5761D4B4" w14:textId="77777777" w:rsidR="001E1B75" w:rsidRDefault="001E1B75"/>
    <w:sectPr w:rsidR="001E1B75" w:rsidSect="00401352">
      <w:headerReference w:type="even" r:id="rId10"/>
      <w:headerReference w:type="default" r:id="rId11"/>
      <w:footerReference w:type="even" r:id="rId12"/>
      <w:footerReference w:type="default" r:id="rId13"/>
      <w:headerReference w:type="first" r:id="rId14"/>
      <w:footerReference w:type="first" r:id="rId15"/>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23BA8" w14:textId="77777777" w:rsidR="00E77F33" w:rsidRDefault="00E77F33">
      <w:pPr>
        <w:spacing w:line="240" w:lineRule="auto"/>
      </w:pPr>
      <w:r>
        <w:separator/>
      </w:r>
    </w:p>
  </w:endnote>
  <w:endnote w:type="continuationSeparator" w:id="0">
    <w:p w14:paraId="74746DCA" w14:textId="77777777" w:rsidR="00E77F33" w:rsidRDefault="00E77F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3174" w14:textId="77777777" w:rsidR="005F5122" w:rsidRDefault="005F51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C5E22" w14:textId="7B91B4EE" w:rsidR="00D741B6" w:rsidRDefault="00AB14FE">
    <w:pPr>
      <w:pStyle w:val="Zpat"/>
    </w:pPr>
    <w:r>
      <w:rPr>
        <w:noProof/>
        <w:lang w:eastAsia="cs-CZ"/>
      </w:rPr>
      <mc:AlternateContent>
        <mc:Choice Requires="wps">
          <w:drawing>
            <wp:anchor distT="0" distB="0" distL="114300" distR="114300" simplePos="0" relativeHeight="251655680" behindDoc="0" locked="0" layoutInCell="1" allowOverlap="1" wp14:anchorId="1AEF5174" wp14:editId="6A14866F">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367004D4" w14:textId="1FD6FCFC" w:rsidR="00D741B6" w:rsidRPr="00727BE2" w:rsidRDefault="00AB14FE"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0318A">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0318A">
                            <w:rPr>
                              <w:rStyle w:val="slostrnky"/>
                              <w:noProof/>
                            </w:rPr>
                            <w:t>15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AEF5174" id="_x0000_t202" coordsize="21600,21600" o:spt="202" path="m,l,21600r21600,l21600,xe">
              <v:stroke joinstyle="miter"/>
              <v:path gradientshapeok="t" o:connecttype="rect"/>
            </v:shapetype>
            <v:shape id="Textové pole 8"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14:paraId="367004D4" w14:textId="1FD6FCFC" w:rsidR="00D741B6" w:rsidRPr="00727BE2" w:rsidRDefault="00AB14FE"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0318A">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0318A">
                      <w:rPr>
                        <w:rStyle w:val="slostrnky"/>
                        <w:noProof/>
                      </w:rPr>
                      <w:t>15</w:t>
                    </w:r>
                    <w:r>
                      <w:rPr>
                        <w:rStyle w:val="slostrnky"/>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68E67" w14:textId="77777777" w:rsidR="00D741B6" w:rsidRPr="00B5596D" w:rsidRDefault="00AB14FE" w:rsidP="001846F4">
    <w:pPr>
      <w:pStyle w:val="Zpat"/>
    </w:pPr>
    <w:r>
      <w:rPr>
        <w:noProof/>
        <w:lang w:eastAsia="cs-CZ"/>
      </w:rPr>
      <mc:AlternateContent>
        <mc:Choice Requires="wps">
          <w:drawing>
            <wp:anchor distT="0" distB="0" distL="114300" distR="114300" simplePos="0" relativeHeight="251658752" behindDoc="0" locked="0" layoutInCell="1" allowOverlap="1" wp14:anchorId="74083D81" wp14:editId="7B2C718D">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36913E46" w14:textId="15B40007" w:rsidR="00D741B6" w:rsidRPr="00727BE2" w:rsidRDefault="00AB14FE"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0318A">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0318A">
                            <w:rPr>
                              <w:rStyle w:val="slostrnky"/>
                              <w:noProof/>
                            </w:rPr>
                            <w:t>15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083D81" id="_x0000_t202" coordsize="21600,21600" o:spt="202" path="m,l,21600r21600,l21600,xe">
              <v:stroke joinstyle="miter"/>
              <v:path gradientshapeok="t" o:connecttype="rect"/>
            </v:shapetype>
            <v:shape id="Textové pole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14:paraId="36913E46" w14:textId="15B40007" w:rsidR="00D741B6" w:rsidRPr="00727BE2" w:rsidRDefault="00AB14FE"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0318A">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0318A">
                      <w:rPr>
                        <w:rStyle w:val="slostrnky"/>
                        <w:noProof/>
                      </w:rPr>
                      <w:t>15</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429BE" w14:textId="77777777" w:rsidR="00E77F33" w:rsidRDefault="00E77F33">
      <w:pPr>
        <w:spacing w:line="240" w:lineRule="auto"/>
      </w:pPr>
      <w:r>
        <w:separator/>
      </w:r>
    </w:p>
  </w:footnote>
  <w:footnote w:type="continuationSeparator" w:id="0">
    <w:p w14:paraId="1D15134F" w14:textId="77777777" w:rsidR="00E77F33" w:rsidRDefault="00E77F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83BDB" w14:textId="77777777" w:rsidR="005F5122" w:rsidRDefault="005F51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E076E" w14:textId="77777777" w:rsidR="00D741B6" w:rsidRDefault="00AB14FE">
    <w:pPr>
      <w:pStyle w:val="Zhlav"/>
    </w:pPr>
    <w:r>
      <w:rPr>
        <w:noProof/>
        <w:lang w:eastAsia="cs-CZ"/>
      </w:rPr>
      <w:drawing>
        <wp:anchor distT="0" distB="0" distL="114300" distR="114300" simplePos="0" relativeHeight="251659776" behindDoc="0" locked="1" layoutInCell="1" allowOverlap="1" wp14:anchorId="32E842A0" wp14:editId="1350B9A9">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DD618" w14:textId="77777777" w:rsidR="00D741B6" w:rsidRDefault="00AB14FE" w:rsidP="001846F4">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076527A" wp14:editId="4646D95A">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037F729C" w14:textId="77777777" w:rsidR="00D741B6" w:rsidRPr="00321BCC" w:rsidRDefault="00AB14FE"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076527A" id="_x0000_t202" coordsize="21600,21600" o:spt="202" path="m,l,21600r21600,l21600,xe">
              <v:stroke joinstyle="miter"/>
              <v:path gradientshapeok="t" o:connecttype="rect"/>
            </v:shapetype>
            <v:shape id="Textové pole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037F729C" w14:textId="77777777" w:rsidR="00D741B6" w:rsidRPr="00321BCC" w:rsidRDefault="00AB14FE"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270D3307" wp14:editId="406B6B82">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4AB10C7"/>
    <w:multiLevelType w:val="hybridMultilevel"/>
    <w:tmpl w:val="D47E6EF4"/>
    <w:lvl w:ilvl="0" w:tplc="31D87F52">
      <w:start w:val="7"/>
      <w:numFmt w:val="decimal"/>
      <w:lvlText w:val="%1."/>
      <w:lvlJc w:val="left"/>
      <w:pPr>
        <w:ind w:left="720" w:hanging="360"/>
      </w:pPr>
      <w:rPr>
        <w:rFonts w:hint="default"/>
      </w:rPr>
    </w:lvl>
    <w:lvl w:ilvl="1" w:tplc="CB3AFBBA" w:tentative="1">
      <w:start w:val="1"/>
      <w:numFmt w:val="lowerLetter"/>
      <w:lvlText w:val="%2."/>
      <w:lvlJc w:val="left"/>
      <w:pPr>
        <w:ind w:left="1440" w:hanging="360"/>
      </w:pPr>
    </w:lvl>
    <w:lvl w:ilvl="2" w:tplc="91562746" w:tentative="1">
      <w:start w:val="1"/>
      <w:numFmt w:val="lowerRoman"/>
      <w:lvlText w:val="%3."/>
      <w:lvlJc w:val="right"/>
      <w:pPr>
        <w:ind w:left="2160" w:hanging="180"/>
      </w:pPr>
    </w:lvl>
    <w:lvl w:ilvl="3" w:tplc="0DBC4B80" w:tentative="1">
      <w:start w:val="1"/>
      <w:numFmt w:val="decimal"/>
      <w:lvlText w:val="%4."/>
      <w:lvlJc w:val="left"/>
      <w:pPr>
        <w:ind w:left="2880" w:hanging="360"/>
      </w:pPr>
    </w:lvl>
    <w:lvl w:ilvl="4" w:tplc="FF0AE6DC" w:tentative="1">
      <w:start w:val="1"/>
      <w:numFmt w:val="lowerLetter"/>
      <w:lvlText w:val="%5."/>
      <w:lvlJc w:val="left"/>
      <w:pPr>
        <w:ind w:left="3600" w:hanging="360"/>
      </w:pPr>
    </w:lvl>
    <w:lvl w:ilvl="5" w:tplc="1B44425E" w:tentative="1">
      <w:start w:val="1"/>
      <w:numFmt w:val="lowerRoman"/>
      <w:lvlText w:val="%6."/>
      <w:lvlJc w:val="right"/>
      <w:pPr>
        <w:ind w:left="4320" w:hanging="180"/>
      </w:pPr>
    </w:lvl>
    <w:lvl w:ilvl="6" w:tplc="A3F69F2E" w:tentative="1">
      <w:start w:val="1"/>
      <w:numFmt w:val="decimal"/>
      <w:lvlText w:val="%7."/>
      <w:lvlJc w:val="left"/>
      <w:pPr>
        <w:ind w:left="5040" w:hanging="360"/>
      </w:pPr>
    </w:lvl>
    <w:lvl w:ilvl="7" w:tplc="2BF0FD3C" w:tentative="1">
      <w:start w:val="1"/>
      <w:numFmt w:val="lowerLetter"/>
      <w:lvlText w:val="%8."/>
      <w:lvlJc w:val="left"/>
      <w:pPr>
        <w:ind w:left="5760" w:hanging="360"/>
      </w:pPr>
    </w:lvl>
    <w:lvl w:ilvl="8" w:tplc="B13AA0C0" w:tentative="1">
      <w:start w:val="1"/>
      <w:numFmt w:val="lowerRoman"/>
      <w:lvlText w:val="%9."/>
      <w:lvlJc w:val="right"/>
      <w:pPr>
        <w:ind w:left="6480" w:hanging="180"/>
      </w:p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6EC5395"/>
    <w:multiLevelType w:val="hybridMultilevel"/>
    <w:tmpl w:val="80909F68"/>
    <w:lvl w:ilvl="0" w:tplc="D73252B4">
      <w:start w:val="1"/>
      <w:numFmt w:val="bullet"/>
      <w:lvlText w:val="-"/>
      <w:lvlJc w:val="left"/>
      <w:pPr>
        <w:ind w:left="720" w:hanging="360"/>
      </w:pPr>
      <w:rPr>
        <w:rFonts w:ascii="Arial" w:eastAsia="Times New Roman" w:hAnsi="Arial" w:cs="Arial" w:hint="default"/>
        <w:b w:val="0"/>
        <w:sz w:val="20"/>
        <w:szCs w:val="20"/>
      </w:rPr>
    </w:lvl>
    <w:lvl w:ilvl="1" w:tplc="2E8AD5A6">
      <w:start w:val="1"/>
      <w:numFmt w:val="bullet"/>
      <w:lvlText w:val="o"/>
      <w:lvlJc w:val="left"/>
      <w:pPr>
        <w:ind w:left="1440" w:hanging="360"/>
      </w:pPr>
      <w:rPr>
        <w:rFonts w:ascii="Courier New" w:hAnsi="Courier New" w:cs="Courier New" w:hint="default"/>
      </w:rPr>
    </w:lvl>
    <w:lvl w:ilvl="2" w:tplc="FF08A4DC">
      <w:start w:val="1"/>
      <w:numFmt w:val="bullet"/>
      <w:lvlText w:val=""/>
      <w:lvlJc w:val="left"/>
      <w:pPr>
        <w:ind w:left="2160" w:hanging="360"/>
      </w:pPr>
      <w:rPr>
        <w:rFonts w:ascii="Wingdings" w:hAnsi="Wingdings" w:hint="default"/>
      </w:rPr>
    </w:lvl>
    <w:lvl w:ilvl="3" w:tplc="F392DCBA" w:tentative="1">
      <w:start w:val="1"/>
      <w:numFmt w:val="bullet"/>
      <w:lvlText w:val=""/>
      <w:lvlJc w:val="left"/>
      <w:pPr>
        <w:ind w:left="2880" w:hanging="360"/>
      </w:pPr>
      <w:rPr>
        <w:rFonts w:ascii="Symbol" w:hAnsi="Symbol" w:hint="default"/>
      </w:rPr>
    </w:lvl>
    <w:lvl w:ilvl="4" w:tplc="61CAE0A4" w:tentative="1">
      <w:start w:val="1"/>
      <w:numFmt w:val="bullet"/>
      <w:lvlText w:val="o"/>
      <w:lvlJc w:val="left"/>
      <w:pPr>
        <w:ind w:left="3600" w:hanging="360"/>
      </w:pPr>
      <w:rPr>
        <w:rFonts w:ascii="Courier New" w:hAnsi="Courier New" w:cs="Courier New" w:hint="default"/>
      </w:rPr>
    </w:lvl>
    <w:lvl w:ilvl="5" w:tplc="8C981486" w:tentative="1">
      <w:start w:val="1"/>
      <w:numFmt w:val="bullet"/>
      <w:lvlText w:val=""/>
      <w:lvlJc w:val="left"/>
      <w:pPr>
        <w:ind w:left="4320" w:hanging="360"/>
      </w:pPr>
      <w:rPr>
        <w:rFonts w:ascii="Wingdings" w:hAnsi="Wingdings" w:hint="default"/>
      </w:rPr>
    </w:lvl>
    <w:lvl w:ilvl="6" w:tplc="E19E1F9C" w:tentative="1">
      <w:start w:val="1"/>
      <w:numFmt w:val="bullet"/>
      <w:lvlText w:val=""/>
      <w:lvlJc w:val="left"/>
      <w:pPr>
        <w:ind w:left="5040" w:hanging="360"/>
      </w:pPr>
      <w:rPr>
        <w:rFonts w:ascii="Symbol" w:hAnsi="Symbol" w:hint="default"/>
      </w:rPr>
    </w:lvl>
    <w:lvl w:ilvl="7" w:tplc="E548B0A2" w:tentative="1">
      <w:start w:val="1"/>
      <w:numFmt w:val="bullet"/>
      <w:lvlText w:val="o"/>
      <w:lvlJc w:val="left"/>
      <w:pPr>
        <w:ind w:left="5760" w:hanging="360"/>
      </w:pPr>
      <w:rPr>
        <w:rFonts w:ascii="Courier New" w:hAnsi="Courier New" w:cs="Courier New" w:hint="default"/>
      </w:rPr>
    </w:lvl>
    <w:lvl w:ilvl="8" w:tplc="C1D23AB4" w:tentative="1">
      <w:start w:val="1"/>
      <w:numFmt w:val="bullet"/>
      <w:lvlText w:val=""/>
      <w:lvlJc w:val="left"/>
      <w:pPr>
        <w:ind w:left="6480" w:hanging="360"/>
      </w:pPr>
      <w:rPr>
        <w:rFonts w:ascii="Wingdings" w:hAnsi="Wingdings" w:hint="default"/>
      </w:rPr>
    </w:lvl>
  </w:abstractNum>
  <w:abstractNum w:abstractNumId="4" w15:restartNumberingAfterBreak="0">
    <w:nsid w:val="30DB0E1E"/>
    <w:multiLevelType w:val="hybridMultilevel"/>
    <w:tmpl w:val="885CC53A"/>
    <w:lvl w:ilvl="0" w:tplc="AD508BCC">
      <w:start w:val="1"/>
      <w:numFmt w:val="decimal"/>
      <w:lvlText w:val="%1."/>
      <w:lvlJc w:val="left"/>
      <w:pPr>
        <w:ind w:left="720" w:hanging="360"/>
      </w:pPr>
      <w:rPr>
        <w:rFonts w:hint="default"/>
      </w:rPr>
    </w:lvl>
    <w:lvl w:ilvl="1" w:tplc="B12C72D2" w:tentative="1">
      <w:start w:val="1"/>
      <w:numFmt w:val="lowerLetter"/>
      <w:lvlText w:val="%2."/>
      <w:lvlJc w:val="left"/>
      <w:pPr>
        <w:ind w:left="1440" w:hanging="360"/>
      </w:pPr>
    </w:lvl>
    <w:lvl w:ilvl="2" w:tplc="6BFC2994" w:tentative="1">
      <w:start w:val="1"/>
      <w:numFmt w:val="lowerRoman"/>
      <w:lvlText w:val="%3."/>
      <w:lvlJc w:val="right"/>
      <w:pPr>
        <w:ind w:left="2160" w:hanging="180"/>
      </w:pPr>
    </w:lvl>
    <w:lvl w:ilvl="3" w:tplc="708E84B8" w:tentative="1">
      <w:start w:val="1"/>
      <w:numFmt w:val="decimal"/>
      <w:lvlText w:val="%4."/>
      <w:lvlJc w:val="left"/>
      <w:pPr>
        <w:ind w:left="2880" w:hanging="360"/>
      </w:pPr>
    </w:lvl>
    <w:lvl w:ilvl="4" w:tplc="1AD49FFA" w:tentative="1">
      <w:start w:val="1"/>
      <w:numFmt w:val="lowerLetter"/>
      <w:lvlText w:val="%5."/>
      <w:lvlJc w:val="left"/>
      <w:pPr>
        <w:ind w:left="3600" w:hanging="360"/>
      </w:pPr>
    </w:lvl>
    <w:lvl w:ilvl="5" w:tplc="E7704572" w:tentative="1">
      <w:start w:val="1"/>
      <w:numFmt w:val="lowerRoman"/>
      <w:lvlText w:val="%6."/>
      <w:lvlJc w:val="right"/>
      <w:pPr>
        <w:ind w:left="4320" w:hanging="180"/>
      </w:pPr>
    </w:lvl>
    <w:lvl w:ilvl="6" w:tplc="7B2CBA2E" w:tentative="1">
      <w:start w:val="1"/>
      <w:numFmt w:val="decimal"/>
      <w:lvlText w:val="%7."/>
      <w:lvlJc w:val="left"/>
      <w:pPr>
        <w:ind w:left="5040" w:hanging="360"/>
      </w:pPr>
    </w:lvl>
    <w:lvl w:ilvl="7" w:tplc="078E3B90" w:tentative="1">
      <w:start w:val="1"/>
      <w:numFmt w:val="lowerLetter"/>
      <w:lvlText w:val="%8."/>
      <w:lvlJc w:val="left"/>
      <w:pPr>
        <w:ind w:left="5760" w:hanging="360"/>
      </w:pPr>
    </w:lvl>
    <w:lvl w:ilvl="8" w:tplc="6248F17A"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86922F60">
      <w:start w:val="1"/>
      <w:numFmt w:val="bullet"/>
      <w:lvlText w:val=""/>
      <w:lvlJc w:val="left"/>
      <w:pPr>
        <w:ind w:left="984" w:hanging="360"/>
      </w:pPr>
      <w:rPr>
        <w:rFonts w:ascii="Symbol" w:hAnsi="Symbol" w:hint="default"/>
      </w:rPr>
    </w:lvl>
    <w:lvl w:ilvl="1" w:tplc="E108B2C6" w:tentative="1">
      <w:start w:val="1"/>
      <w:numFmt w:val="bullet"/>
      <w:lvlText w:val="o"/>
      <w:lvlJc w:val="left"/>
      <w:pPr>
        <w:ind w:left="1704" w:hanging="360"/>
      </w:pPr>
      <w:rPr>
        <w:rFonts w:ascii="Courier New" w:hAnsi="Courier New" w:cs="Courier New" w:hint="default"/>
      </w:rPr>
    </w:lvl>
    <w:lvl w:ilvl="2" w:tplc="F2985FF0" w:tentative="1">
      <w:start w:val="1"/>
      <w:numFmt w:val="bullet"/>
      <w:lvlText w:val=""/>
      <w:lvlJc w:val="left"/>
      <w:pPr>
        <w:ind w:left="2424" w:hanging="360"/>
      </w:pPr>
      <w:rPr>
        <w:rFonts w:ascii="Wingdings" w:hAnsi="Wingdings" w:hint="default"/>
      </w:rPr>
    </w:lvl>
    <w:lvl w:ilvl="3" w:tplc="EC5ABB20" w:tentative="1">
      <w:start w:val="1"/>
      <w:numFmt w:val="bullet"/>
      <w:lvlText w:val=""/>
      <w:lvlJc w:val="left"/>
      <w:pPr>
        <w:ind w:left="3144" w:hanging="360"/>
      </w:pPr>
      <w:rPr>
        <w:rFonts w:ascii="Symbol" w:hAnsi="Symbol" w:hint="default"/>
      </w:rPr>
    </w:lvl>
    <w:lvl w:ilvl="4" w:tplc="39200DD6" w:tentative="1">
      <w:start w:val="1"/>
      <w:numFmt w:val="bullet"/>
      <w:lvlText w:val="o"/>
      <w:lvlJc w:val="left"/>
      <w:pPr>
        <w:ind w:left="3864" w:hanging="360"/>
      </w:pPr>
      <w:rPr>
        <w:rFonts w:ascii="Courier New" w:hAnsi="Courier New" w:cs="Courier New" w:hint="default"/>
      </w:rPr>
    </w:lvl>
    <w:lvl w:ilvl="5" w:tplc="42680C18" w:tentative="1">
      <w:start w:val="1"/>
      <w:numFmt w:val="bullet"/>
      <w:lvlText w:val=""/>
      <w:lvlJc w:val="left"/>
      <w:pPr>
        <w:ind w:left="4584" w:hanging="360"/>
      </w:pPr>
      <w:rPr>
        <w:rFonts w:ascii="Wingdings" w:hAnsi="Wingdings" w:hint="default"/>
      </w:rPr>
    </w:lvl>
    <w:lvl w:ilvl="6" w:tplc="3C841C20" w:tentative="1">
      <w:start w:val="1"/>
      <w:numFmt w:val="bullet"/>
      <w:lvlText w:val=""/>
      <w:lvlJc w:val="left"/>
      <w:pPr>
        <w:ind w:left="5304" w:hanging="360"/>
      </w:pPr>
      <w:rPr>
        <w:rFonts w:ascii="Symbol" w:hAnsi="Symbol" w:hint="default"/>
      </w:rPr>
    </w:lvl>
    <w:lvl w:ilvl="7" w:tplc="71CAB880" w:tentative="1">
      <w:start w:val="1"/>
      <w:numFmt w:val="bullet"/>
      <w:lvlText w:val="o"/>
      <w:lvlJc w:val="left"/>
      <w:pPr>
        <w:ind w:left="6024" w:hanging="360"/>
      </w:pPr>
      <w:rPr>
        <w:rFonts w:ascii="Courier New" w:hAnsi="Courier New" w:cs="Courier New" w:hint="default"/>
      </w:rPr>
    </w:lvl>
    <w:lvl w:ilvl="8" w:tplc="8286CD7A" w:tentative="1">
      <w:start w:val="1"/>
      <w:numFmt w:val="bullet"/>
      <w:lvlText w:val=""/>
      <w:lvlJc w:val="left"/>
      <w:pPr>
        <w:ind w:left="6744" w:hanging="360"/>
      </w:pPr>
      <w:rPr>
        <w:rFonts w:ascii="Wingdings" w:hAnsi="Wingdings" w:hint="default"/>
      </w:rPr>
    </w:lvl>
  </w:abstractNum>
  <w:abstractNum w:abstractNumId="7" w15:restartNumberingAfterBreak="0">
    <w:nsid w:val="40581F66"/>
    <w:multiLevelType w:val="multilevel"/>
    <w:tmpl w:val="F936413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9A78BB"/>
    <w:multiLevelType w:val="hybridMultilevel"/>
    <w:tmpl w:val="2BAA7346"/>
    <w:lvl w:ilvl="0" w:tplc="55B45D24">
      <w:start w:val="1"/>
      <w:numFmt w:val="bullet"/>
      <w:lvlText w:val=""/>
      <w:lvlJc w:val="left"/>
      <w:pPr>
        <w:ind w:left="1068" w:hanging="360"/>
      </w:pPr>
      <w:rPr>
        <w:rFonts w:ascii="Symbol" w:hAnsi="Symbol" w:hint="default"/>
      </w:rPr>
    </w:lvl>
    <w:lvl w:ilvl="1" w:tplc="C6F8D664">
      <w:start w:val="1"/>
      <w:numFmt w:val="bullet"/>
      <w:lvlText w:val="o"/>
      <w:lvlJc w:val="left"/>
      <w:pPr>
        <w:ind w:left="1788" w:hanging="360"/>
      </w:pPr>
      <w:rPr>
        <w:rFonts w:ascii="Courier New" w:hAnsi="Courier New" w:cs="Courier New" w:hint="default"/>
      </w:rPr>
    </w:lvl>
    <w:lvl w:ilvl="2" w:tplc="6A4659A0" w:tentative="1">
      <w:start w:val="1"/>
      <w:numFmt w:val="bullet"/>
      <w:lvlText w:val=""/>
      <w:lvlJc w:val="left"/>
      <w:pPr>
        <w:ind w:left="2508" w:hanging="360"/>
      </w:pPr>
      <w:rPr>
        <w:rFonts w:ascii="Wingdings" w:hAnsi="Wingdings" w:hint="default"/>
      </w:rPr>
    </w:lvl>
    <w:lvl w:ilvl="3" w:tplc="DF9CE50C" w:tentative="1">
      <w:start w:val="1"/>
      <w:numFmt w:val="bullet"/>
      <w:lvlText w:val=""/>
      <w:lvlJc w:val="left"/>
      <w:pPr>
        <w:ind w:left="3228" w:hanging="360"/>
      </w:pPr>
      <w:rPr>
        <w:rFonts w:ascii="Symbol" w:hAnsi="Symbol" w:hint="default"/>
      </w:rPr>
    </w:lvl>
    <w:lvl w:ilvl="4" w:tplc="808870D6" w:tentative="1">
      <w:start w:val="1"/>
      <w:numFmt w:val="bullet"/>
      <w:lvlText w:val="o"/>
      <w:lvlJc w:val="left"/>
      <w:pPr>
        <w:ind w:left="3948" w:hanging="360"/>
      </w:pPr>
      <w:rPr>
        <w:rFonts w:ascii="Courier New" w:hAnsi="Courier New" w:cs="Courier New" w:hint="default"/>
      </w:rPr>
    </w:lvl>
    <w:lvl w:ilvl="5" w:tplc="6400A8BC" w:tentative="1">
      <w:start w:val="1"/>
      <w:numFmt w:val="bullet"/>
      <w:lvlText w:val=""/>
      <w:lvlJc w:val="left"/>
      <w:pPr>
        <w:ind w:left="4668" w:hanging="360"/>
      </w:pPr>
      <w:rPr>
        <w:rFonts w:ascii="Wingdings" w:hAnsi="Wingdings" w:hint="default"/>
      </w:rPr>
    </w:lvl>
    <w:lvl w:ilvl="6" w:tplc="C048110E" w:tentative="1">
      <w:start w:val="1"/>
      <w:numFmt w:val="bullet"/>
      <w:lvlText w:val=""/>
      <w:lvlJc w:val="left"/>
      <w:pPr>
        <w:ind w:left="5388" w:hanging="360"/>
      </w:pPr>
      <w:rPr>
        <w:rFonts w:ascii="Symbol" w:hAnsi="Symbol" w:hint="default"/>
      </w:rPr>
    </w:lvl>
    <w:lvl w:ilvl="7" w:tplc="A6AA5722" w:tentative="1">
      <w:start w:val="1"/>
      <w:numFmt w:val="bullet"/>
      <w:lvlText w:val="o"/>
      <w:lvlJc w:val="left"/>
      <w:pPr>
        <w:ind w:left="6108" w:hanging="360"/>
      </w:pPr>
      <w:rPr>
        <w:rFonts w:ascii="Courier New" w:hAnsi="Courier New" w:cs="Courier New" w:hint="default"/>
      </w:rPr>
    </w:lvl>
    <w:lvl w:ilvl="8" w:tplc="227435EA" w:tentative="1">
      <w:start w:val="1"/>
      <w:numFmt w:val="bullet"/>
      <w:lvlText w:val=""/>
      <w:lvlJc w:val="left"/>
      <w:pPr>
        <w:ind w:left="6828" w:hanging="360"/>
      </w:pPr>
      <w:rPr>
        <w:rFonts w:ascii="Wingdings" w:hAnsi="Wingdings" w:hint="default"/>
      </w:rPr>
    </w:lvl>
  </w:abstractNum>
  <w:abstractNum w:abstractNumId="9" w15:restartNumberingAfterBreak="0">
    <w:nsid w:val="795F0B39"/>
    <w:multiLevelType w:val="hybridMultilevel"/>
    <w:tmpl w:val="96A81D0E"/>
    <w:lvl w:ilvl="0" w:tplc="212A9380">
      <w:start w:val="1"/>
      <w:numFmt w:val="lowerLetter"/>
      <w:lvlText w:val="%1)"/>
      <w:lvlJc w:val="left"/>
      <w:pPr>
        <w:ind w:left="720" w:hanging="360"/>
      </w:pPr>
      <w:rPr>
        <w:rFonts w:ascii="Arial" w:eastAsia="Calibri" w:hAnsi="Arial" w:cs="Times New Roman"/>
      </w:rPr>
    </w:lvl>
    <w:lvl w:ilvl="1" w:tplc="3A0A1AFC" w:tentative="1">
      <w:start w:val="1"/>
      <w:numFmt w:val="lowerLetter"/>
      <w:lvlText w:val="%2."/>
      <w:lvlJc w:val="left"/>
      <w:pPr>
        <w:ind w:left="1440" w:hanging="360"/>
      </w:pPr>
    </w:lvl>
    <w:lvl w:ilvl="2" w:tplc="7AA0E778" w:tentative="1">
      <w:start w:val="1"/>
      <w:numFmt w:val="lowerRoman"/>
      <w:lvlText w:val="%3."/>
      <w:lvlJc w:val="right"/>
      <w:pPr>
        <w:ind w:left="2160" w:hanging="180"/>
      </w:pPr>
    </w:lvl>
    <w:lvl w:ilvl="3" w:tplc="8E06F690" w:tentative="1">
      <w:start w:val="1"/>
      <w:numFmt w:val="decimal"/>
      <w:lvlText w:val="%4."/>
      <w:lvlJc w:val="left"/>
      <w:pPr>
        <w:ind w:left="2880" w:hanging="360"/>
      </w:pPr>
    </w:lvl>
    <w:lvl w:ilvl="4" w:tplc="94E82F66" w:tentative="1">
      <w:start w:val="1"/>
      <w:numFmt w:val="lowerLetter"/>
      <w:lvlText w:val="%5."/>
      <w:lvlJc w:val="left"/>
      <w:pPr>
        <w:ind w:left="3600" w:hanging="360"/>
      </w:pPr>
    </w:lvl>
    <w:lvl w:ilvl="5" w:tplc="A91AC1A0" w:tentative="1">
      <w:start w:val="1"/>
      <w:numFmt w:val="lowerRoman"/>
      <w:lvlText w:val="%6."/>
      <w:lvlJc w:val="right"/>
      <w:pPr>
        <w:ind w:left="4320" w:hanging="180"/>
      </w:pPr>
    </w:lvl>
    <w:lvl w:ilvl="6" w:tplc="C242EF4C" w:tentative="1">
      <w:start w:val="1"/>
      <w:numFmt w:val="decimal"/>
      <w:lvlText w:val="%7."/>
      <w:lvlJc w:val="left"/>
      <w:pPr>
        <w:ind w:left="5040" w:hanging="360"/>
      </w:pPr>
    </w:lvl>
    <w:lvl w:ilvl="7" w:tplc="E1C4D930" w:tentative="1">
      <w:start w:val="1"/>
      <w:numFmt w:val="lowerLetter"/>
      <w:lvlText w:val="%8."/>
      <w:lvlJc w:val="left"/>
      <w:pPr>
        <w:ind w:left="5760" w:hanging="360"/>
      </w:pPr>
    </w:lvl>
    <w:lvl w:ilvl="8" w:tplc="922C41C4" w:tentative="1">
      <w:start w:val="1"/>
      <w:numFmt w:val="lowerRoman"/>
      <w:lvlText w:val="%9."/>
      <w:lvlJc w:val="right"/>
      <w:pPr>
        <w:ind w:left="6480" w:hanging="180"/>
      </w:pPr>
    </w:lvl>
  </w:abstractNum>
  <w:num w:numId="1">
    <w:abstractNumId w:val="0"/>
  </w:num>
  <w:num w:numId="2">
    <w:abstractNumId w:val="5"/>
    <w:lvlOverride w:ilvl="0">
      <w:lvl w:ilvl="0">
        <w:start w:val="1"/>
        <w:numFmt w:val="upperRoman"/>
        <w:pStyle w:val="Heading-Number-ContractCzechRadio"/>
        <w:lvlText w:val="%1."/>
        <w:lvlJc w:val="left"/>
        <w:pPr>
          <w:ind w:left="5061" w:hanging="360"/>
        </w:pPr>
        <w:rPr>
          <w:rFonts w:ascii="Arial" w:eastAsia="Times New Roman" w:hAnsi="Arial" w:cs="Times New Roman"/>
        </w:rPr>
      </w:lvl>
    </w:lvlOverride>
    <w:lvlOverride w:ilvl="1">
      <w:lvl w:ilvl="1">
        <w:start w:val="1"/>
        <w:numFmt w:val="decimal"/>
        <w:pStyle w:val="ListNumber-ContractCzechRadio"/>
        <w:lvlText w:val="%2."/>
        <w:lvlJc w:val="left"/>
        <w:pPr>
          <w:ind w:left="5781" w:hanging="360"/>
        </w:pPr>
        <w:rPr>
          <w:rFonts w:ascii="Arial" w:eastAsia="Calibri" w:hAnsi="Arial" w:cs="Times New Roman"/>
          <w:b w:val="0"/>
        </w:rPr>
      </w:lvl>
    </w:lvlOverride>
    <w:lvlOverride w:ilvl="2">
      <w:lvl w:ilvl="2">
        <w:start w:val="1"/>
        <w:numFmt w:val="lowerLetter"/>
        <w:pStyle w:val="ListLetter-ContractCzechRadio"/>
        <w:lvlText w:val="%3)"/>
        <w:lvlJc w:val="right"/>
        <w:pPr>
          <w:ind w:left="6501" w:hanging="180"/>
        </w:pPr>
        <w:rPr>
          <w:rFonts w:ascii="Arial" w:eastAsia="Calibri" w:hAnsi="Arial" w:cs="Times New Roman"/>
          <w:b w:val="0"/>
        </w:rPr>
      </w:lvl>
    </w:lvlOverride>
    <w:lvlOverride w:ilvl="3">
      <w:lvl w:ilvl="3">
        <w:start w:val="1"/>
        <w:numFmt w:val="decimal"/>
        <w:lvlText w:val="%4."/>
        <w:lvlJc w:val="left"/>
        <w:pPr>
          <w:ind w:left="7221" w:hanging="360"/>
        </w:pPr>
      </w:lvl>
    </w:lvlOverride>
    <w:lvlOverride w:ilvl="4">
      <w:lvl w:ilvl="4" w:tentative="1">
        <w:start w:val="1"/>
        <w:numFmt w:val="lowerLetter"/>
        <w:lvlText w:val="%5."/>
        <w:lvlJc w:val="left"/>
        <w:pPr>
          <w:ind w:left="7941" w:hanging="360"/>
        </w:pPr>
      </w:lvl>
    </w:lvlOverride>
    <w:lvlOverride w:ilvl="5">
      <w:lvl w:ilvl="5" w:tentative="1">
        <w:start w:val="1"/>
        <w:numFmt w:val="lowerRoman"/>
        <w:lvlText w:val="%6."/>
        <w:lvlJc w:val="right"/>
        <w:pPr>
          <w:ind w:left="8661" w:hanging="180"/>
        </w:pPr>
      </w:lvl>
    </w:lvlOverride>
    <w:lvlOverride w:ilvl="6">
      <w:lvl w:ilvl="6" w:tentative="1">
        <w:start w:val="1"/>
        <w:numFmt w:val="decimal"/>
        <w:lvlText w:val="%7."/>
        <w:lvlJc w:val="left"/>
        <w:pPr>
          <w:ind w:left="9381" w:hanging="360"/>
        </w:pPr>
      </w:lvl>
    </w:lvlOverride>
    <w:lvlOverride w:ilvl="7">
      <w:lvl w:ilvl="7" w:tentative="1">
        <w:start w:val="1"/>
        <w:numFmt w:val="lowerLetter"/>
        <w:lvlText w:val="%8."/>
        <w:lvlJc w:val="left"/>
        <w:pPr>
          <w:ind w:left="10101" w:hanging="360"/>
        </w:pPr>
      </w:lvl>
    </w:lvlOverride>
    <w:lvlOverride w:ilvl="8">
      <w:lvl w:ilvl="8" w:tentative="1">
        <w:start w:val="1"/>
        <w:numFmt w:val="lowerRoman"/>
        <w:lvlText w:val="%9."/>
        <w:lvlJc w:val="right"/>
        <w:pPr>
          <w:ind w:left="10821" w:hanging="180"/>
        </w:p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8"/>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9"/>
  </w:num>
  <w:num w:numId="14">
    <w:abstractNumId w:val="3"/>
  </w:num>
  <w:num w:numId="15">
    <w:abstractNumId w:val="7"/>
  </w:num>
  <w:num w:numId="16">
    <w:abstractNumId w:val="5"/>
    <w:lvlOverride w:ilvl="0">
      <w:startOverride w:val="9"/>
      <w:lvl w:ilvl="0">
        <w:start w:val="9"/>
        <w:numFmt w:val="upperRoman"/>
        <w:pStyle w:val="Heading-Number-ContractCzechRadio"/>
        <w:suff w:val="space"/>
        <w:lvlText w:val="%1."/>
        <w:lvlJc w:val="left"/>
        <w:pPr>
          <w:ind w:left="0" w:firstLine="0"/>
        </w:pPr>
        <w:rPr>
          <w:rFonts w:hint="default"/>
        </w:rPr>
      </w:lvl>
    </w:lvlOverride>
  </w:num>
  <w:num w:numId="17">
    <w:abstractNumId w:val="5"/>
  </w:num>
  <w:num w:numId="18">
    <w:abstractNumId w:val="4"/>
  </w:num>
  <w:num w:numId="19">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íčková Iva">
    <w15:presenceInfo w15:providerId="AD" w15:userId="S-1-5-21-1516916145-3332080500-352412931-145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352"/>
    <w:rsid w:val="000001B6"/>
    <w:rsid w:val="0000318A"/>
    <w:rsid w:val="0002133B"/>
    <w:rsid w:val="00023872"/>
    <w:rsid w:val="0002489A"/>
    <w:rsid w:val="000305A1"/>
    <w:rsid w:val="0003118F"/>
    <w:rsid w:val="00032BEA"/>
    <w:rsid w:val="00035488"/>
    <w:rsid w:val="00037D91"/>
    <w:rsid w:val="00040972"/>
    <w:rsid w:val="0004715D"/>
    <w:rsid w:val="000511F6"/>
    <w:rsid w:val="0006458B"/>
    <w:rsid w:val="00064F80"/>
    <w:rsid w:val="00095A66"/>
    <w:rsid w:val="000B46E4"/>
    <w:rsid w:val="000B7CB2"/>
    <w:rsid w:val="000C6E66"/>
    <w:rsid w:val="000C7CC7"/>
    <w:rsid w:val="000E032A"/>
    <w:rsid w:val="000E2D78"/>
    <w:rsid w:val="000F4E4F"/>
    <w:rsid w:val="00100EB6"/>
    <w:rsid w:val="00106222"/>
    <w:rsid w:val="00114C46"/>
    <w:rsid w:val="00114F70"/>
    <w:rsid w:val="00120E2D"/>
    <w:rsid w:val="00121FEA"/>
    <w:rsid w:val="00122B0A"/>
    <w:rsid w:val="00123A1D"/>
    <w:rsid w:val="00131E35"/>
    <w:rsid w:val="00132CE2"/>
    <w:rsid w:val="00137F76"/>
    <w:rsid w:val="00137FF5"/>
    <w:rsid w:val="001503E6"/>
    <w:rsid w:val="00150AC1"/>
    <w:rsid w:val="00150CAF"/>
    <w:rsid w:val="001570AF"/>
    <w:rsid w:val="00174D4C"/>
    <w:rsid w:val="00175B82"/>
    <w:rsid w:val="001775AF"/>
    <w:rsid w:val="00180C86"/>
    <w:rsid w:val="001841F5"/>
    <w:rsid w:val="001846F4"/>
    <w:rsid w:val="00193DAA"/>
    <w:rsid w:val="0019403F"/>
    <w:rsid w:val="00195F6C"/>
    <w:rsid w:val="001A7330"/>
    <w:rsid w:val="001B40D3"/>
    <w:rsid w:val="001C4FF8"/>
    <w:rsid w:val="001C7F3F"/>
    <w:rsid w:val="001D208E"/>
    <w:rsid w:val="001E1B75"/>
    <w:rsid w:val="001E221F"/>
    <w:rsid w:val="001E2A33"/>
    <w:rsid w:val="001F5760"/>
    <w:rsid w:val="00203D8E"/>
    <w:rsid w:val="0021606C"/>
    <w:rsid w:val="00216082"/>
    <w:rsid w:val="002342C2"/>
    <w:rsid w:val="00237942"/>
    <w:rsid w:val="00257D4B"/>
    <w:rsid w:val="00257E4C"/>
    <w:rsid w:val="0026135F"/>
    <w:rsid w:val="0026418A"/>
    <w:rsid w:val="002663BF"/>
    <w:rsid w:val="0026716D"/>
    <w:rsid w:val="002712F0"/>
    <w:rsid w:val="002770BB"/>
    <w:rsid w:val="00284DEB"/>
    <w:rsid w:val="00291833"/>
    <w:rsid w:val="00291B8B"/>
    <w:rsid w:val="002932DA"/>
    <w:rsid w:val="002A28DA"/>
    <w:rsid w:val="002A4177"/>
    <w:rsid w:val="002B16F6"/>
    <w:rsid w:val="002B242E"/>
    <w:rsid w:val="002C2BDB"/>
    <w:rsid w:val="002C4A9E"/>
    <w:rsid w:val="002C626D"/>
    <w:rsid w:val="002D7580"/>
    <w:rsid w:val="002E2D30"/>
    <w:rsid w:val="002E3213"/>
    <w:rsid w:val="002E4874"/>
    <w:rsid w:val="002E571A"/>
    <w:rsid w:val="002F53CC"/>
    <w:rsid w:val="002F5665"/>
    <w:rsid w:val="003068B7"/>
    <w:rsid w:val="00306AE0"/>
    <w:rsid w:val="00313C8B"/>
    <w:rsid w:val="00321BCC"/>
    <w:rsid w:val="00322A3C"/>
    <w:rsid w:val="003313A3"/>
    <w:rsid w:val="00331B4A"/>
    <w:rsid w:val="0034158D"/>
    <w:rsid w:val="003442F0"/>
    <w:rsid w:val="0034778A"/>
    <w:rsid w:val="00351349"/>
    <w:rsid w:val="0035565D"/>
    <w:rsid w:val="00366797"/>
    <w:rsid w:val="00367302"/>
    <w:rsid w:val="0037267D"/>
    <w:rsid w:val="00373A4B"/>
    <w:rsid w:val="0038339E"/>
    <w:rsid w:val="00395F51"/>
    <w:rsid w:val="003A3697"/>
    <w:rsid w:val="003A4146"/>
    <w:rsid w:val="003B0B7F"/>
    <w:rsid w:val="003B2AA6"/>
    <w:rsid w:val="003B576F"/>
    <w:rsid w:val="003B5BE5"/>
    <w:rsid w:val="003C3567"/>
    <w:rsid w:val="003C6AFC"/>
    <w:rsid w:val="003C6C92"/>
    <w:rsid w:val="003C73D3"/>
    <w:rsid w:val="003D76A0"/>
    <w:rsid w:val="003E44CA"/>
    <w:rsid w:val="003F2B2F"/>
    <w:rsid w:val="003F503A"/>
    <w:rsid w:val="003F75AD"/>
    <w:rsid w:val="00401352"/>
    <w:rsid w:val="00402864"/>
    <w:rsid w:val="00405427"/>
    <w:rsid w:val="004071DE"/>
    <w:rsid w:val="00407AAA"/>
    <w:rsid w:val="004148CD"/>
    <w:rsid w:val="0041566C"/>
    <w:rsid w:val="0042043A"/>
    <w:rsid w:val="00425475"/>
    <w:rsid w:val="00432A3E"/>
    <w:rsid w:val="00433AD0"/>
    <w:rsid w:val="00434FCA"/>
    <w:rsid w:val="00436C5A"/>
    <w:rsid w:val="0044456F"/>
    <w:rsid w:val="0045098D"/>
    <w:rsid w:val="004545D6"/>
    <w:rsid w:val="0045799B"/>
    <w:rsid w:val="004623F5"/>
    <w:rsid w:val="00474316"/>
    <w:rsid w:val="0048080A"/>
    <w:rsid w:val="00485CEA"/>
    <w:rsid w:val="0049137F"/>
    <w:rsid w:val="00492578"/>
    <w:rsid w:val="00493077"/>
    <w:rsid w:val="004A2CEC"/>
    <w:rsid w:val="004A2F71"/>
    <w:rsid w:val="004A3B4F"/>
    <w:rsid w:val="004B088C"/>
    <w:rsid w:val="004C0F00"/>
    <w:rsid w:val="004C6DEA"/>
    <w:rsid w:val="004D0231"/>
    <w:rsid w:val="004D065A"/>
    <w:rsid w:val="004E679A"/>
    <w:rsid w:val="004E6D4B"/>
    <w:rsid w:val="00503AE7"/>
    <w:rsid w:val="00511FB4"/>
    <w:rsid w:val="005236EB"/>
    <w:rsid w:val="005267F9"/>
    <w:rsid w:val="00532BBB"/>
    <w:rsid w:val="005330D9"/>
    <w:rsid w:val="00546068"/>
    <w:rsid w:val="0055504B"/>
    <w:rsid w:val="00556C7B"/>
    <w:rsid w:val="005628A2"/>
    <w:rsid w:val="00565B8F"/>
    <w:rsid w:val="00567A01"/>
    <w:rsid w:val="00570046"/>
    <w:rsid w:val="005743E0"/>
    <w:rsid w:val="00574C40"/>
    <w:rsid w:val="005761F1"/>
    <w:rsid w:val="00576A8A"/>
    <w:rsid w:val="00584F8E"/>
    <w:rsid w:val="00592602"/>
    <w:rsid w:val="00594E6B"/>
    <w:rsid w:val="00595825"/>
    <w:rsid w:val="005A27AE"/>
    <w:rsid w:val="005A51EC"/>
    <w:rsid w:val="005A56D1"/>
    <w:rsid w:val="005B2F6A"/>
    <w:rsid w:val="005B612E"/>
    <w:rsid w:val="005B7691"/>
    <w:rsid w:val="005C6085"/>
    <w:rsid w:val="005C6706"/>
    <w:rsid w:val="005D1AE8"/>
    <w:rsid w:val="005D3B34"/>
    <w:rsid w:val="005D3D2E"/>
    <w:rsid w:val="005D61EE"/>
    <w:rsid w:val="005D633A"/>
    <w:rsid w:val="005D6628"/>
    <w:rsid w:val="005E4F2E"/>
    <w:rsid w:val="005E6E30"/>
    <w:rsid w:val="005F5122"/>
    <w:rsid w:val="005F7653"/>
    <w:rsid w:val="005F7948"/>
    <w:rsid w:val="00600212"/>
    <w:rsid w:val="0060044D"/>
    <w:rsid w:val="00600693"/>
    <w:rsid w:val="0061191B"/>
    <w:rsid w:val="00632094"/>
    <w:rsid w:val="00642081"/>
    <w:rsid w:val="0064364F"/>
    <w:rsid w:val="00647919"/>
    <w:rsid w:val="0067350B"/>
    <w:rsid w:val="006772D6"/>
    <w:rsid w:val="00681BB6"/>
    <w:rsid w:val="00687D62"/>
    <w:rsid w:val="006921BC"/>
    <w:rsid w:val="006B2D97"/>
    <w:rsid w:val="006C153E"/>
    <w:rsid w:val="006C67FF"/>
    <w:rsid w:val="006D0812"/>
    <w:rsid w:val="00701DC5"/>
    <w:rsid w:val="007069B0"/>
    <w:rsid w:val="0070709B"/>
    <w:rsid w:val="0071437E"/>
    <w:rsid w:val="007146FC"/>
    <w:rsid w:val="00714E30"/>
    <w:rsid w:val="0072143E"/>
    <w:rsid w:val="00721548"/>
    <w:rsid w:val="00724170"/>
    <w:rsid w:val="007251A4"/>
    <w:rsid w:val="007278F4"/>
    <w:rsid w:val="00727BE2"/>
    <w:rsid w:val="007340B5"/>
    <w:rsid w:val="00734330"/>
    <w:rsid w:val="007417F7"/>
    <w:rsid w:val="00741FAE"/>
    <w:rsid w:val="007458AD"/>
    <w:rsid w:val="00751DCE"/>
    <w:rsid w:val="007549E1"/>
    <w:rsid w:val="007647B5"/>
    <w:rsid w:val="00771F93"/>
    <w:rsid w:val="0077723C"/>
    <w:rsid w:val="007905AF"/>
    <w:rsid w:val="00791AE8"/>
    <w:rsid w:val="007951B4"/>
    <w:rsid w:val="0079613D"/>
    <w:rsid w:val="007A258D"/>
    <w:rsid w:val="007A639C"/>
    <w:rsid w:val="007B035F"/>
    <w:rsid w:val="007B41D0"/>
    <w:rsid w:val="007F0710"/>
    <w:rsid w:val="007F191E"/>
    <w:rsid w:val="007F433C"/>
    <w:rsid w:val="00804A81"/>
    <w:rsid w:val="00806CC4"/>
    <w:rsid w:val="008142DF"/>
    <w:rsid w:val="00815FED"/>
    <w:rsid w:val="0082278B"/>
    <w:rsid w:val="00823007"/>
    <w:rsid w:val="00826E97"/>
    <w:rsid w:val="00827D6A"/>
    <w:rsid w:val="008329B3"/>
    <w:rsid w:val="00833188"/>
    <w:rsid w:val="00840389"/>
    <w:rsid w:val="0084783D"/>
    <w:rsid w:val="008519AB"/>
    <w:rsid w:val="00853166"/>
    <w:rsid w:val="008559A7"/>
    <w:rsid w:val="00855AA4"/>
    <w:rsid w:val="00860E1C"/>
    <w:rsid w:val="00861C9C"/>
    <w:rsid w:val="00862457"/>
    <w:rsid w:val="00875DD1"/>
    <w:rsid w:val="00890403"/>
    <w:rsid w:val="00892DE6"/>
    <w:rsid w:val="00893DFF"/>
    <w:rsid w:val="008A30E7"/>
    <w:rsid w:val="008A42DE"/>
    <w:rsid w:val="008B4C15"/>
    <w:rsid w:val="008C6BB5"/>
    <w:rsid w:val="008D7C03"/>
    <w:rsid w:val="008E3312"/>
    <w:rsid w:val="008E6019"/>
    <w:rsid w:val="008F050E"/>
    <w:rsid w:val="00901A89"/>
    <w:rsid w:val="00912237"/>
    <w:rsid w:val="009133A9"/>
    <w:rsid w:val="009164F0"/>
    <w:rsid w:val="00922B4A"/>
    <w:rsid w:val="00922C24"/>
    <w:rsid w:val="009267A3"/>
    <w:rsid w:val="009343C0"/>
    <w:rsid w:val="0093467D"/>
    <w:rsid w:val="00937FB5"/>
    <w:rsid w:val="0094039A"/>
    <w:rsid w:val="00944DEF"/>
    <w:rsid w:val="00950C53"/>
    <w:rsid w:val="009544D7"/>
    <w:rsid w:val="00957012"/>
    <w:rsid w:val="00966063"/>
    <w:rsid w:val="009679D0"/>
    <w:rsid w:val="00976435"/>
    <w:rsid w:val="00991BDF"/>
    <w:rsid w:val="009937C8"/>
    <w:rsid w:val="009946AC"/>
    <w:rsid w:val="009A06E6"/>
    <w:rsid w:val="009A1747"/>
    <w:rsid w:val="009A4E61"/>
    <w:rsid w:val="009B5C33"/>
    <w:rsid w:val="009B62CE"/>
    <w:rsid w:val="009C38EA"/>
    <w:rsid w:val="009F05BC"/>
    <w:rsid w:val="009F3D4F"/>
    <w:rsid w:val="009F60AC"/>
    <w:rsid w:val="009F6907"/>
    <w:rsid w:val="009F7E94"/>
    <w:rsid w:val="00A14186"/>
    <w:rsid w:val="00A1527D"/>
    <w:rsid w:val="00A1573B"/>
    <w:rsid w:val="00A15FFC"/>
    <w:rsid w:val="00A202CF"/>
    <w:rsid w:val="00A248C5"/>
    <w:rsid w:val="00A35DB2"/>
    <w:rsid w:val="00A442B2"/>
    <w:rsid w:val="00A47DC9"/>
    <w:rsid w:val="00A47E0D"/>
    <w:rsid w:val="00A50064"/>
    <w:rsid w:val="00A52DAF"/>
    <w:rsid w:val="00A53415"/>
    <w:rsid w:val="00A64A7F"/>
    <w:rsid w:val="00A71110"/>
    <w:rsid w:val="00A74EDF"/>
    <w:rsid w:val="00A83287"/>
    <w:rsid w:val="00A9738A"/>
    <w:rsid w:val="00AA4DF7"/>
    <w:rsid w:val="00AA7347"/>
    <w:rsid w:val="00AB14FE"/>
    <w:rsid w:val="00AB29E0"/>
    <w:rsid w:val="00AB312F"/>
    <w:rsid w:val="00AB3383"/>
    <w:rsid w:val="00AC4126"/>
    <w:rsid w:val="00AC41BC"/>
    <w:rsid w:val="00AC651D"/>
    <w:rsid w:val="00AC7971"/>
    <w:rsid w:val="00AD24AE"/>
    <w:rsid w:val="00AE1032"/>
    <w:rsid w:val="00AF06BB"/>
    <w:rsid w:val="00B0675E"/>
    <w:rsid w:val="00B13875"/>
    <w:rsid w:val="00B20F3C"/>
    <w:rsid w:val="00B265E0"/>
    <w:rsid w:val="00B31DC0"/>
    <w:rsid w:val="00B320A3"/>
    <w:rsid w:val="00B32AFD"/>
    <w:rsid w:val="00B36F14"/>
    <w:rsid w:val="00B408D1"/>
    <w:rsid w:val="00B4185E"/>
    <w:rsid w:val="00B54D0D"/>
    <w:rsid w:val="00B5596D"/>
    <w:rsid w:val="00B57742"/>
    <w:rsid w:val="00B60AF2"/>
    <w:rsid w:val="00B61BC3"/>
    <w:rsid w:val="00B63CDB"/>
    <w:rsid w:val="00B645FC"/>
    <w:rsid w:val="00B72B72"/>
    <w:rsid w:val="00B77510"/>
    <w:rsid w:val="00B81478"/>
    <w:rsid w:val="00B9184C"/>
    <w:rsid w:val="00B9410A"/>
    <w:rsid w:val="00BA288C"/>
    <w:rsid w:val="00BC1D89"/>
    <w:rsid w:val="00BC5735"/>
    <w:rsid w:val="00BD23B5"/>
    <w:rsid w:val="00BD24A2"/>
    <w:rsid w:val="00BD389C"/>
    <w:rsid w:val="00BD49D8"/>
    <w:rsid w:val="00BD4BB5"/>
    <w:rsid w:val="00BF05E5"/>
    <w:rsid w:val="00C01E72"/>
    <w:rsid w:val="00C10EAE"/>
    <w:rsid w:val="00C17163"/>
    <w:rsid w:val="00C208C0"/>
    <w:rsid w:val="00C416D4"/>
    <w:rsid w:val="00C433F1"/>
    <w:rsid w:val="00C55D78"/>
    <w:rsid w:val="00C61568"/>
    <w:rsid w:val="00C645D5"/>
    <w:rsid w:val="00C7528B"/>
    <w:rsid w:val="00C77659"/>
    <w:rsid w:val="00C82400"/>
    <w:rsid w:val="00C84E58"/>
    <w:rsid w:val="00C86E06"/>
    <w:rsid w:val="00C97CD1"/>
    <w:rsid w:val="00CA0808"/>
    <w:rsid w:val="00CA5DC7"/>
    <w:rsid w:val="00CB0947"/>
    <w:rsid w:val="00CB2F7E"/>
    <w:rsid w:val="00CC2C8E"/>
    <w:rsid w:val="00CD6573"/>
    <w:rsid w:val="00CE29E1"/>
    <w:rsid w:val="00CE3064"/>
    <w:rsid w:val="00CF2EDD"/>
    <w:rsid w:val="00D020BA"/>
    <w:rsid w:val="00D03FB5"/>
    <w:rsid w:val="00D122AA"/>
    <w:rsid w:val="00D23CFC"/>
    <w:rsid w:val="00D30294"/>
    <w:rsid w:val="00D30A61"/>
    <w:rsid w:val="00D32594"/>
    <w:rsid w:val="00D36F94"/>
    <w:rsid w:val="00D37E9A"/>
    <w:rsid w:val="00D5159A"/>
    <w:rsid w:val="00D52DB6"/>
    <w:rsid w:val="00D56380"/>
    <w:rsid w:val="00D6039F"/>
    <w:rsid w:val="00D64DD2"/>
    <w:rsid w:val="00D65AF6"/>
    <w:rsid w:val="00D67F66"/>
    <w:rsid w:val="00D70C67"/>
    <w:rsid w:val="00D72E98"/>
    <w:rsid w:val="00D73CD0"/>
    <w:rsid w:val="00D741B6"/>
    <w:rsid w:val="00D76884"/>
    <w:rsid w:val="00D85C84"/>
    <w:rsid w:val="00DC13C6"/>
    <w:rsid w:val="00DC495B"/>
    <w:rsid w:val="00DD4522"/>
    <w:rsid w:val="00DD4DE2"/>
    <w:rsid w:val="00DD5D11"/>
    <w:rsid w:val="00DE4482"/>
    <w:rsid w:val="00DE7AE5"/>
    <w:rsid w:val="00DF2089"/>
    <w:rsid w:val="00DF4DE7"/>
    <w:rsid w:val="00E01450"/>
    <w:rsid w:val="00E04DC5"/>
    <w:rsid w:val="00E07D7E"/>
    <w:rsid w:val="00E22CF3"/>
    <w:rsid w:val="00E365AC"/>
    <w:rsid w:val="00E406A9"/>
    <w:rsid w:val="00E4087A"/>
    <w:rsid w:val="00E42158"/>
    <w:rsid w:val="00E42F0D"/>
    <w:rsid w:val="00E44804"/>
    <w:rsid w:val="00E53887"/>
    <w:rsid w:val="00E605F0"/>
    <w:rsid w:val="00E66D4D"/>
    <w:rsid w:val="00E77F33"/>
    <w:rsid w:val="00E81FDB"/>
    <w:rsid w:val="00E91C85"/>
    <w:rsid w:val="00EA0940"/>
    <w:rsid w:val="00EA3CBE"/>
    <w:rsid w:val="00EB1105"/>
    <w:rsid w:val="00EB4EBB"/>
    <w:rsid w:val="00EE3A49"/>
    <w:rsid w:val="00F01183"/>
    <w:rsid w:val="00F025F7"/>
    <w:rsid w:val="00F0587D"/>
    <w:rsid w:val="00F25418"/>
    <w:rsid w:val="00F357B1"/>
    <w:rsid w:val="00F379FE"/>
    <w:rsid w:val="00F41083"/>
    <w:rsid w:val="00F44D9D"/>
    <w:rsid w:val="00F51D7A"/>
    <w:rsid w:val="00F54A35"/>
    <w:rsid w:val="00F6577A"/>
    <w:rsid w:val="00F67A42"/>
    <w:rsid w:val="00F71CA2"/>
    <w:rsid w:val="00F7397B"/>
    <w:rsid w:val="00F753E7"/>
    <w:rsid w:val="00F9152A"/>
    <w:rsid w:val="00F95682"/>
    <w:rsid w:val="00FA1866"/>
    <w:rsid w:val="00FA313E"/>
    <w:rsid w:val="00FA36AB"/>
    <w:rsid w:val="00FA39A4"/>
    <w:rsid w:val="00FA5340"/>
    <w:rsid w:val="00FB4A0D"/>
    <w:rsid w:val="00FC1596"/>
    <w:rsid w:val="00FE70C5"/>
    <w:rsid w:val="00FF09FA"/>
    <w:rsid w:val="00FF0EA9"/>
    <w:rsid w:val="00FF6A7D"/>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A0E9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 w:type="paragraph" w:styleId="Odstavecseseznamem">
    <w:name w:val="List Paragraph"/>
    <w:aliases w:val="List Paragraph (Czech Radio)"/>
    <w:basedOn w:val="Normln"/>
    <w:uiPriority w:val="34"/>
    <w:unhideWhenUsed/>
    <w:qFormat/>
    <w:rsid w:val="00D30A61"/>
    <w:pPr>
      <w:ind w:left="624"/>
    </w:pPr>
  </w:style>
  <w:style w:type="paragraph" w:customStyle="1" w:styleId="Default">
    <w:name w:val="Default"/>
    <w:rsid w:val="00F379F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44456F"/>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7CBB0-C96A-436A-8CC9-CF6CD9C2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13</Pages>
  <Words>4750</Words>
  <Characters>28029</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Janíčková Iva</cp:lastModifiedBy>
  <cp:revision>186</cp:revision>
  <dcterms:created xsi:type="dcterms:W3CDTF">2019-07-17T10:58:00Z</dcterms:created>
  <dcterms:modified xsi:type="dcterms:W3CDTF">2025-02-19T09:00:00Z</dcterms:modified>
</cp:coreProperties>
</file>